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1F427" w14:textId="29F22E3E" w:rsidR="008561A8" w:rsidRDefault="00000000">
      <w:pPr>
        <w:spacing w:after="0" w:line="240" w:lineRule="auto"/>
        <w:jc w:val="right"/>
        <w:rPr>
          <w:ins w:id="0" w:author="Renata" w:date="2023-11-03T11:30:00Z"/>
          <w:rFonts w:eastAsia="Times New Roman"/>
          <w:szCs w:val="24"/>
        </w:rPr>
      </w:pPr>
      <w:r>
        <w:rPr>
          <w:rFonts w:eastAsia="Times New Roman"/>
          <w:szCs w:val="24"/>
        </w:rPr>
        <w:t xml:space="preserve">Załącznik nr </w:t>
      </w:r>
      <w:r w:rsidR="005E7041">
        <w:rPr>
          <w:rFonts w:eastAsia="Times New Roman"/>
          <w:szCs w:val="24"/>
        </w:rPr>
        <w:t>3</w:t>
      </w:r>
    </w:p>
    <w:p w14:paraId="67B035F0" w14:textId="77777777" w:rsidR="008561A8" w:rsidRDefault="008561A8">
      <w:pPr>
        <w:spacing w:after="0" w:line="240" w:lineRule="auto"/>
        <w:jc w:val="right"/>
        <w:rPr>
          <w:ins w:id="1" w:author="Renata" w:date="2023-11-03T11:30:00Z"/>
          <w:rFonts w:eastAsia="Times New Roman"/>
          <w:szCs w:val="24"/>
        </w:rPr>
      </w:pPr>
    </w:p>
    <w:p w14:paraId="6E121F40" w14:textId="77777777" w:rsidR="008561A8" w:rsidRDefault="008561A8">
      <w:pPr>
        <w:spacing w:after="0" w:line="240" w:lineRule="auto"/>
        <w:jc w:val="right"/>
        <w:rPr>
          <w:ins w:id="2" w:author="Renata" w:date="2023-11-03T11:30:00Z"/>
          <w:rFonts w:eastAsia="Times New Roman"/>
          <w:szCs w:val="24"/>
        </w:rPr>
      </w:pPr>
    </w:p>
    <w:p w14:paraId="4845C15A" w14:textId="77777777" w:rsidR="008561A8" w:rsidRDefault="008561A8">
      <w:pPr>
        <w:spacing w:after="0" w:line="240" w:lineRule="auto"/>
        <w:rPr>
          <w:rFonts w:eastAsia="Times New Roman"/>
          <w:szCs w:val="24"/>
        </w:rPr>
      </w:pPr>
    </w:p>
    <w:p w14:paraId="37177123" w14:textId="77777777" w:rsidR="008561A8" w:rsidRDefault="008561A8">
      <w:pPr>
        <w:spacing w:after="0" w:line="240" w:lineRule="auto"/>
        <w:rPr>
          <w:rFonts w:eastAsia="Times New Roman"/>
          <w:szCs w:val="24"/>
        </w:rPr>
      </w:pPr>
    </w:p>
    <w:tbl>
      <w:tblPr>
        <w:tblW w:w="91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101"/>
      </w:tblGrid>
      <w:tr w:rsidR="008561A8" w14:paraId="78467EC9" w14:textId="77777777">
        <w:trPr>
          <w:trHeight w:val="1285"/>
        </w:trPr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95C2495" w14:textId="77777777" w:rsidR="008561A8" w:rsidRDefault="00000000">
            <w:pPr>
              <w:pStyle w:val="Nagwek1"/>
              <w:widowControl w:val="0"/>
              <w:numPr>
                <w:ilvl w:val="0"/>
                <w:numId w:val="0"/>
              </w:numPr>
              <w:jc w:val="center"/>
            </w:pPr>
            <w:r>
              <w:t xml:space="preserve">OŚWIADCZENIE </w:t>
            </w:r>
            <w:r>
              <w:rPr>
                <w:sz w:val="28"/>
                <w:szCs w:val="28"/>
              </w:rPr>
              <w:t>WYKONAWCY</w:t>
            </w:r>
          </w:p>
          <w:p w14:paraId="7EF42BEF" w14:textId="77777777" w:rsidR="008561A8" w:rsidRDefault="00000000">
            <w:pPr>
              <w:pStyle w:val="Nagwek1"/>
              <w:widowControl w:val="0"/>
              <w:numPr>
                <w:ilvl w:val="0"/>
                <w:numId w:val="0"/>
              </w:num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O BRAKU PODSTAW DO WYKLUCZENIA Z UDZIAŁU W POSTĘPOWANIU</w:t>
            </w:r>
          </w:p>
        </w:tc>
      </w:tr>
    </w:tbl>
    <w:p w14:paraId="437AD4BD" w14:textId="77777777" w:rsidR="008561A8" w:rsidRDefault="008561A8">
      <w:pPr>
        <w:spacing w:after="0" w:line="240" w:lineRule="auto"/>
        <w:rPr>
          <w:rFonts w:eastAsia="Times New Roman"/>
          <w:szCs w:val="24"/>
        </w:rPr>
      </w:pPr>
    </w:p>
    <w:p w14:paraId="5A4029E7" w14:textId="77777777" w:rsidR="008561A8" w:rsidRDefault="008561A8">
      <w:pPr>
        <w:spacing w:after="0" w:line="240" w:lineRule="auto"/>
        <w:rPr>
          <w:rFonts w:eastAsia="Times New Roman"/>
          <w:szCs w:val="24"/>
        </w:rPr>
      </w:pPr>
    </w:p>
    <w:p w14:paraId="6A947B8D" w14:textId="77777777" w:rsidR="008561A8" w:rsidRDefault="00000000">
      <w:pPr>
        <w:numPr>
          <w:ilvl w:val="0"/>
          <w:numId w:val="2"/>
        </w:numPr>
        <w:spacing w:after="120" w:line="240" w:lineRule="auto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Oświadczam, </w:t>
      </w:r>
      <w:r>
        <w:rPr>
          <w:rFonts w:eastAsia="Times New Roman"/>
          <w:szCs w:val="24"/>
        </w:rPr>
        <w:t xml:space="preserve">że nie podlegam wykluczeniu z postępowania na podstawie </w:t>
      </w:r>
      <w:r>
        <w:rPr>
          <w:szCs w:val="24"/>
        </w:rPr>
        <w:t>art. 108 ust. 1 ustawy</w:t>
      </w:r>
      <w:r>
        <w:rPr>
          <w:rFonts w:eastAsia="Times New Roman"/>
          <w:szCs w:val="24"/>
        </w:rPr>
        <w:t xml:space="preserve"> z dnia </w:t>
      </w:r>
      <w:r>
        <w:rPr>
          <w:bCs/>
          <w:iCs/>
          <w:szCs w:val="24"/>
          <w:lang w:bidi="pl-PL"/>
        </w:rPr>
        <w:t xml:space="preserve">11 września 2019 r. </w:t>
      </w:r>
      <w:r>
        <w:rPr>
          <w:rFonts w:eastAsia="Times New Roman"/>
          <w:szCs w:val="24"/>
        </w:rPr>
        <w:t>Prawo zamówień publicznych</w:t>
      </w:r>
      <w:r>
        <w:rPr>
          <w:szCs w:val="24"/>
        </w:rPr>
        <w:t xml:space="preserve">. </w:t>
      </w:r>
    </w:p>
    <w:p w14:paraId="16969C42" w14:textId="77777777" w:rsidR="008561A8" w:rsidRDefault="00000000">
      <w:pPr>
        <w:pStyle w:val="Teksttreci0"/>
        <w:numPr>
          <w:ilvl w:val="0"/>
          <w:numId w:val="2"/>
        </w:numPr>
        <w:shd w:val="clear" w:color="auto" w:fill="auto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Oświadczam, </w:t>
      </w:r>
      <w:r>
        <w:rPr>
          <w:rFonts w:ascii="Times New Roman" w:eastAsia="Times New Roman" w:hAnsi="Times New Roman"/>
          <w:sz w:val="24"/>
          <w:szCs w:val="24"/>
        </w:rPr>
        <w:t xml:space="preserve">że nie podlegam wykluczeniu z postępowania na podstawie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na podstawie art. 7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br/>
        <w:t xml:space="preserve">ust. 1 ustawy z dnia 13 kwietnia 2022 r. o szczególnych rozwiązaniach w zakresie przeciwdziałania wspieraniu agresji na Ukrainę oraz służących ochronie bezpieczeństwa narodowego. </w:t>
      </w:r>
    </w:p>
    <w:p w14:paraId="2AF55EBA" w14:textId="77777777" w:rsidR="008561A8" w:rsidRDefault="00000000">
      <w:pPr>
        <w:pStyle w:val="Teksttreci0"/>
        <w:numPr>
          <w:ilvl w:val="0"/>
          <w:numId w:val="2"/>
        </w:numPr>
        <w:shd w:val="clear" w:color="auto" w:fill="auto"/>
        <w:spacing w:after="120" w:line="240" w:lineRule="auto"/>
        <w:jc w:val="both"/>
        <w:rPr>
          <w:bCs/>
          <w:kern w:val="2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3FDBBD" w14:textId="77777777" w:rsidR="008561A8" w:rsidRDefault="008561A8">
      <w:pPr>
        <w:spacing w:after="0" w:line="240" w:lineRule="auto"/>
        <w:rPr>
          <w:rFonts w:eastAsia="Times New Roman"/>
          <w:szCs w:val="24"/>
        </w:rPr>
      </w:pPr>
    </w:p>
    <w:p w14:paraId="06DDB728" w14:textId="77777777" w:rsidR="008561A8" w:rsidRDefault="00000000">
      <w:pPr>
        <w:spacing w:after="0" w:line="240" w:lineRule="auto"/>
        <w:rPr>
          <w:rFonts w:eastAsia="Times New Roman"/>
          <w:szCs w:val="24"/>
        </w:rPr>
      </w:pPr>
      <w:r>
        <w:rPr>
          <w:i/>
          <w:color w:val="FF0000"/>
          <w:sz w:val="18"/>
          <w:szCs w:val="18"/>
        </w:rPr>
        <w:t xml:space="preserve">UWAGA! Niniejszy dokument powinien być podpisany </w:t>
      </w:r>
      <w:r>
        <w:rPr>
          <w:bCs/>
          <w:i/>
          <w:color w:val="FF0000"/>
          <w:sz w:val="18"/>
          <w:szCs w:val="18"/>
        </w:rPr>
        <w:t>podpisem elektronicznym, podpisem zaufanym lub podpisem osobistym</w:t>
      </w:r>
      <w:r>
        <w:rPr>
          <w:i/>
          <w:color w:val="FF0000"/>
          <w:sz w:val="18"/>
          <w:szCs w:val="18"/>
        </w:rPr>
        <w:t xml:space="preserve"> przez wykonawcę lub osobę uprawnionej do reprezentowania wykonawcy</w:t>
      </w:r>
    </w:p>
    <w:p w14:paraId="02C836AD" w14:textId="77777777" w:rsidR="008561A8" w:rsidRDefault="00000000">
      <w:pPr>
        <w:rPr>
          <w:rFonts w:eastAsia="Times New Roman"/>
          <w:szCs w:val="24"/>
        </w:rPr>
      </w:pPr>
      <w:r>
        <w:br w:type="page"/>
      </w:r>
    </w:p>
    <w:p w14:paraId="55E646B7" w14:textId="77777777" w:rsidR="008561A8" w:rsidRDefault="00000000">
      <w:pPr>
        <w:spacing w:after="0" w:line="240" w:lineRule="auto"/>
        <w:jc w:val="both"/>
        <w:rPr>
          <w:ins w:id="3" w:author="Renata" w:date="2023-11-03T11:30:00Z"/>
          <w:rFonts w:eastAsia="Times New Roman"/>
          <w:b/>
          <w:szCs w:val="24"/>
        </w:rPr>
      </w:pPr>
      <w:r>
        <w:rPr>
          <w:rFonts w:eastAsia="Times New Roman"/>
          <w:b/>
          <w:color w:val="FF0000"/>
          <w:szCs w:val="24"/>
        </w:rPr>
        <w:lastRenderedPageBreak/>
        <w:t>UWAGA! Poniższe oświadczenie wykonawca powinien załączyć TYLKO wtedy, gdy zachodzą podstawy do wykluczenia z udziału w postępowaniu</w:t>
      </w:r>
      <w:r>
        <w:rPr>
          <w:rFonts w:eastAsia="Times New Roman"/>
          <w:b/>
          <w:szCs w:val="24"/>
        </w:rPr>
        <w:t xml:space="preserve"> </w:t>
      </w:r>
    </w:p>
    <w:p w14:paraId="7E33B957" w14:textId="77777777" w:rsidR="008561A8" w:rsidRDefault="008561A8">
      <w:pPr>
        <w:spacing w:after="0" w:line="240" w:lineRule="auto"/>
        <w:jc w:val="both"/>
        <w:rPr>
          <w:ins w:id="4" w:author="Renata" w:date="2023-11-03T11:30:00Z"/>
          <w:rFonts w:eastAsia="Times New Roman"/>
          <w:b/>
          <w:szCs w:val="24"/>
        </w:rPr>
      </w:pPr>
    </w:p>
    <w:p w14:paraId="215A2DCD" w14:textId="77777777" w:rsidR="008561A8" w:rsidRDefault="008561A8">
      <w:pPr>
        <w:spacing w:after="0" w:line="240" w:lineRule="auto"/>
        <w:jc w:val="both"/>
        <w:rPr>
          <w:ins w:id="5" w:author="Renata" w:date="2023-11-03T11:30:00Z"/>
          <w:rFonts w:eastAsia="Times New Roman"/>
          <w:b/>
          <w:szCs w:val="24"/>
        </w:rPr>
      </w:pPr>
    </w:p>
    <w:p w14:paraId="1B9BDA3B" w14:textId="77777777" w:rsidR="008561A8" w:rsidRDefault="008561A8">
      <w:pPr>
        <w:spacing w:after="0" w:line="240" w:lineRule="auto"/>
        <w:jc w:val="both"/>
        <w:rPr>
          <w:rFonts w:eastAsia="Times New Roman"/>
          <w:b/>
          <w:szCs w:val="24"/>
        </w:rPr>
      </w:pPr>
    </w:p>
    <w:p w14:paraId="450FCB38" w14:textId="77777777" w:rsidR="008561A8" w:rsidRDefault="008561A8">
      <w:pPr>
        <w:spacing w:after="0" w:line="240" w:lineRule="auto"/>
        <w:jc w:val="both"/>
        <w:rPr>
          <w:rFonts w:eastAsia="Times New Roman"/>
          <w:szCs w:val="24"/>
        </w:rPr>
      </w:pPr>
    </w:p>
    <w:tbl>
      <w:tblPr>
        <w:tblW w:w="952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526"/>
      </w:tblGrid>
      <w:tr w:rsidR="008561A8" w14:paraId="110CCAE2" w14:textId="77777777">
        <w:trPr>
          <w:trHeight w:val="1285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9F40F9E" w14:textId="77777777" w:rsidR="008561A8" w:rsidRDefault="00000000">
            <w:pPr>
              <w:pStyle w:val="Nagwek1"/>
              <w:widowControl w:val="0"/>
              <w:numPr>
                <w:ilvl w:val="0"/>
                <w:numId w:val="0"/>
              </w:numPr>
              <w:jc w:val="center"/>
            </w:pPr>
            <w:r>
              <w:t xml:space="preserve">OŚWIADCZENIE </w:t>
            </w:r>
            <w:r>
              <w:rPr>
                <w:sz w:val="28"/>
                <w:szCs w:val="28"/>
              </w:rPr>
              <w:t>WYKONAWCY</w:t>
            </w:r>
          </w:p>
          <w:p w14:paraId="7307E5EE" w14:textId="77777777" w:rsidR="008561A8" w:rsidRDefault="00000000">
            <w:pPr>
              <w:pStyle w:val="Nagwek1"/>
              <w:widowControl w:val="0"/>
              <w:numPr>
                <w:ilvl w:val="0"/>
                <w:numId w:val="0"/>
              </w:num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O BRAKU PODSTAW DO WYKLUCZENIA Z UDZIAŁU W POSTĘPOWANIU</w:t>
            </w:r>
          </w:p>
        </w:tc>
      </w:tr>
    </w:tbl>
    <w:p w14:paraId="32CFF77A" w14:textId="77777777" w:rsidR="008561A8" w:rsidRDefault="008561A8">
      <w:pPr>
        <w:spacing w:after="0" w:line="240" w:lineRule="auto"/>
        <w:jc w:val="both"/>
        <w:rPr>
          <w:rFonts w:eastAsia="Times New Roman"/>
          <w:szCs w:val="24"/>
        </w:rPr>
      </w:pPr>
    </w:p>
    <w:p w14:paraId="6F55BFB6" w14:textId="77777777" w:rsidR="008561A8" w:rsidRDefault="008561A8">
      <w:pPr>
        <w:spacing w:after="0" w:line="240" w:lineRule="auto"/>
        <w:jc w:val="both"/>
        <w:rPr>
          <w:ins w:id="6" w:author="Renata" w:date="2023-11-03T11:30:00Z"/>
          <w:rFonts w:eastAsia="Times New Roman"/>
          <w:szCs w:val="24"/>
        </w:rPr>
      </w:pPr>
    </w:p>
    <w:p w14:paraId="47A89264" w14:textId="77777777" w:rsidR="008561A8" w:rsidRDefault="008561A8">
      <w:pPr>
        <w:spacing w:after="0" w:line="240" w:lineRule="auto"/>
        <w:jc w:val="both"/>
        <w:rPr>
          <w:ins w:id="7" w:author="Renata" w:date="2023-11-03T11:30:00Z"/>
          <w:rFonts w:eastAsia="Times New Roman"/>
          <w:szCs w:val="24"/>
        </w:rPr>
      </w:pPr>
    </w:p>
    <w:p w14:paraId="2904E81C" w14:textId="77777777" w:rsidR="008561A8" w:rsidRDefault="008561A8">
      <w:pPr>
        <w:spacing w:after="0" w:line="240" w:lineRule="auto"/>
        <w:jc w:val="both"/>
        <w:rPr>
          <w:rFonts w:eastAsia="Times New Roman"/>
          <w:szCs w:val="24"/>
        </w:rPr>
      </w:pPr>
    </w:p>
    <w:p w14:paraId="3C495596" w14:textId="77777777" w:rsidR="008561A8" w:rsidRDefault="00000000">
      <w:pPr>
        <w:spacing w:after="0" w:line="240" w:lineRule="auto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szCs w:val="24"/>
        </w:rPr>
        <w:t>Oświadczam, że zachodzą w stosunku do mnie podstawy wykluczenia z postępowania na podstawie art. ................................... ustawy Prawo zamówień publicznych</w:t>
      </w:r>
      <w:r>
        <w:rPr>
          <w:rFonts w:eastAsia="Times New Roman"/>
          <w:color w:val="000000"/>
          <w:szCs w:val="24"/>
        </w:rPr>
        <w:t>. Jednocześnie oświadczam, że w związku z ww. okolicznością, zgodnie art. 110 cytowanej ustawy, podjąłem następujące środki naprawcze: ……………………………...…………………..…………………………………………</w:t>
      </w:r>
      <w:r>
        <w:rPr>
          <w:rFonts w:eastAsia="Times New Roman"/>
          <w:color w:val="000000"/>
          <w:szCs w:val="24"/>
        </w:rPr>
        <w:br/>
        <w:t>……………………….……………………...………………………..………………………………..</w:t>
      </w:r>
    </w:p>
    <w:p w14:paraId="6465260B" w14:textId="77777777" w:rsidR="008561A8" w:rsidRDefault="008561A8">
      <w:pPr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14:paraId="177169F0" w14:textId="77777777" w:rsidR="008561A8" w:rsidRDefault="00000000">
      <w:pPr>
        <w:spacing w:after="0" w:line="240" w:lineRule="auto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F9CBEA" w14:textId="77777777" w:rsidR="008561A8" w:rsidRDefault="008561A8">
      <w:pPr>
        <w:spacing w:after="0" w:line="240" w:lineRule="auto"/>
        <w:jc w:val="both"/>
        <w:rPr>
          <w:rFonts w:eastAsia="Times New Roman"/>
          <w:szCs w:val="24"/>
        </w:rPr>
      </w:pPr>
    </w:p>
    <w:p w14:paraId="2E10C4E6" w14:textId="77777777" w:rsidR="008561A8" w:rsidRDefault="00000000">
      <w:pPr>
        <w:spacing w:after="0" w:line="240" w:lineRule="auto"/>
        <w:rPr>
          <w:rFonts w:eastAsia="Times New Roman"/>
          <w:szCs w:val="24"/>
        </w:rPr>
      </w:pPr>
      <w:r>
        <w:rPr>
          <w:i/>
          <w:color w:val="FF0000"/>
          <w:sz w:val="18"/>
          <w:szCs w:val="18"/>
        </w:rPr>
        <w:t xml:space="preserve">UWAGA! Niniejszy dokument powinien być podpisany </w:t>
      </w:r>
      <w:r>
        <w:rPr>
          <w:bCs/>
          <w:i/>
          <w:color w:val="FF0000"/>
          <w:sz w:val="18"/>
          <w:szCs w:val="18"/>
        </w:rPr>
        <w:t>podpisem elektronicznym, podpisem zaufanym lub podpisem osobistym</w:t>
      </w:r>
      <w:r>
        <w:rPr>
          <w:i/>
          <w:color w:val="FF0000"/>
          <w:sz w:val="18"/>
          <w:szCs w:val="18"/>
        </w:rPr>
        <w:t xml:space="preserve"> przez wykonawcę lub osobę uprawnionej do reprezentowania wykonawcy</w:t>
      </w:r>
    </w:p>
    <w:p w14:paraId="545E6CD1" w14:textId="77777777" w:rsidR="008561A8" w:rsidRDefault="008561A8"/>
    <w:sectPr w:rsidR="008561A8">
      <w:headerReference w:type="default" r:id="rId8"/>
      <w:headerReference w:type="first" r:id="rId9"/>
      <w:pgSz w:w="11906" w:h="16838"/>
      <w:pgMar w:top="993" w:right="991" w:bottom="993" w:left="1276" w:header="426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3C144" w14:textId="77777777" w:rsidR="00B70164" w:rsidRDefault="00B70164">
      <w:pPr>
        <w:spacing w:after="0" w:line="240" w:lineRule="auto"/>
      </w:pPr>
      <w:r>
        <w:separator/>
      </w:r>
    </w:p>
  </w:endnote>
  <w:endnote w:type="continuationSeparator" w:id="0">
    <w:p w14:paraId="5327F44A" w14:textId="77777777" w:rsidR="00B70164" w:rsidRDefault="00B70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8EE54" w14:textId="77777777" w:rsidR="00B70164" w:rsidRDefault="00B70164">
      <w:r>
        <w:separator/>
      </w:r>
    </w:p>
  </w:footnote>
  <w:footnote w:type="continuationSeparator" w:id="0">
    <w:p w14:paraId="0FF895E2" w14:textId="77777777" w:rsidR="00B70164" w:rsidRDefault="00B70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01E88" w14:textId="4330DF92" w:rsidR="008561A8" w:rsidRDefault="00000000">
    <w:pPr>
      <w:pStyle w:val="Nagwek"/>
      <w:pBdr>
        <w:bottom w:val="single" w:sz="6" w:space="1" w:color="000000"/>
      </w:pBdr>
      <w:jc w:val="center"/>
      <w:rPr>
        <w:bCs/>
        <w:sz w:val="20"/>
        <w:szCs w:val="20"/>
      </w:rPr>
    </w:pPr>
    <w:r>
      <w:rPr>
        <w:sz w:val="20"/>
        <w:szCs w:val="20"/>
      </w:rPr>
      <w:t xml:space="preserve"> Dostawa</w:t>
    </w:r>
    <w:r>
      <w:rPr>
        <w:sz w:val="20"/>
        <w:szCs w:val="20"/>
        <w:u w:val="single"/>
      </w:rPr>
      <w:t xml:space="preserve"> </w:t>
    </w:r>
    <w:r>
      <w:rPr>
        <w:color w:val="000000"/>
        <w:sz w:val="20"/>
        <w:szCs w:val="20"/>
      </w:rPr>
      <w:t xml:space="preserve">artykułów </w:t>
    </w:r>
    <w:r w:rsidR="007544BA">
      <w:rPr>
        <w:color w:val="000000"/>
        <w:sz w:val="20"/>
        <w:szCs w:val="20"/>
      </w:rPr>
      <w:t>spożywczych</w:t>
    </w:r>
    <w:r>
      <w:rPr>
        <w:color w:val="000000"/>
        <w:sz w:val="20"/>
        <w:szCs w:val="20"/>
      </w:rPr>
      <w:t xml:space="preserve">  w roku 2025</w:t>
    </w:r>
    <w:r>
      <w:rPr>
        <w:bCs/>
        <w:color w:val="000000"/>
        <w:sz w:val="20"/>
        <w:szCs w:val="20"/>
      </w:rPr>
      <w:t xml:space="preserve"> </w:t>
    </w:r>
  </w:p>
  <w:p w14:paraId="0D903208" w14:textId="77D082A9" w:rsidR="008561A8" w:rsidRDefault="00000000">
    <w:pPr>
      <w:pStyle w:val="Nagwek"/>
      <w:pBdr>
        <w:bottom w:val="single" w:sz="6" w:space="1" w:color="000000"/>
      </w:pBdr>
      <w:jc w:val="center"/>
      <w:rPr>
        <w:color w:val="000000"/>
      </w:rPr>
    </w:pPr>
    <w:r>
      <w:rPr>
        <w:bCs/>
        <w:color w:val="000000"/>
        <w:sz w:val="20"/>
        <w:szCs w:val="20"/>
      </w:rPr>
      <w:t>AT.331.</w:t>
    </w:r>
    <w:r w:rsidR="005E7041">
      <w:rPr>
        <w:bCs/>
        <w:color w:val="000000"/>
        <w:sz w:val="20"/>
        <w:szCs w:val="20"/>
      </w:rPr>
      <w:t>4</w:t>
    </w:r>
    <w:r>
      <w:rPr>
        <w:bCs/>
        <w:color w:val="000000"/>
        <w:sz w:val="20"/>
        <w:szCs w:val="20"/>
      </w:rPr>
      <w:t>.202</w:t>
    </w:r>
    <w:r w:rsidR="007544BA">
      <w:rPr>
        <w:bCs/>
        <w:color w:val="000000"/>
        <w:sz w:val="20"/>
        <w:szCs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7D1D8" w14:textId="77777777" w:rsidR="008561A8" w:rsidRDefault="00000000">
    <w:pPr>
      <w:pStyle w:val="Nagwek"/>
      <w:pBdr>
        <w:bottom w:val="single" w:sz="6" w:space="1" w:color="000000"/>
      </w:pBdr>
      <w:jc w:val="center"/>
      <w:rPr>
        <w:bCs/>
        <w:sz w:val="20"/>
        <w:szCs w:val="20"/>
      </w:rPr>
    </w:pPr>
    <w:r>
      <w:rPr>
        <w:sz w:val="20"/>
        <w:szCs w:val="20"/>
      </w:rPr>
      <w:t xml:space="preserve"> Dostawa</w:t>
    </w:r>
    <w:r>
      <w:rPr>
        <w:sz w:val="20"/>
        <w:szCs w:val="20"/>
        <w:u w:val="single"/>
      </w:rPr>
      <w:t xml:space="preserve"> </w:t>
    </w:r>
    <w:r>
      <w:rPr>
        <w:color w:val="000000"/>
        <w:sz w:val="20"/>
        <w:szCs w:val="20"/>
      </w:rPr>
      <w:t>artykułów żywnościowych  w roku 2025</w:t>
    </w:r>
    <w:r>
      <w:rPr>
        <w:bCs/>
        <w:color w:val="000000"/>
        <w:sz w:val="20"/>
        <w:szCs w:val="20"/>
      </w:rPr>
      <w:t xml:space="preserve"> </w:t>
    </w:r>
  </w:p>
  <w:p w14:paraId="71AA4753" w14:textId="77777777" w:rsidR="008561A8" w:rsidRDefault="00000000">
    <w:pPr>
      <w:pStyle w:val="Nagwek"/>
      <w:pBdr>
        <w:bottom w:val="single" w:sz="6" w:space="1" w:color="000000"/>
      </w:pBdr>
      <w:jc w:val="center"/>
      <w:rPr>
        <w:color w:val="000000"/>
      </w:rPr>
    </w:pPr>
    <w:bookmarkStart w:id="8" w:name="_Hlk149553269"/>
    <w:bookmarkEnd w:id="8"/>
    <w:r>
      <w:rPr>
        <w:bCs/>
        <w:color w:val="000000"/>
        <w:sz w:val="20"/>
        <w:szCs w:val="20"/>
      </w:rPr>
      <w:t>AT.331.6.2024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227BA"/>
    <w:multiLevelType w:val="multilevel"/>
    <w:tmpl w:val="66321B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50824C92"/>
    <w:multiLevelType w:val="multilevel"/>
    <w:tmpl w:val="7F02E1DA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40796430">
    <w:abstractNumId w:val="1"/>
  </w:num>
  <w:num w:numId="2" w16cid:durableId="472067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1A8"/>
    <w:rsid w:val="005C6BFB"/>
    <w:rsid w:val="005E7041"/>
    <w:rsid w:val="007544BA"/>
    <w:rsid w:val="008561A8"/>
    <w:rsid w:val="009979ED"/>
    <w:rsid w:val="00B70164"/>
    <w:rsid w:val="00D9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4C09"/>
  <w15:docId w15:val="{30471D0A-6219-4FFD-A331-33677224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19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12E19"/>
    <w:pPr>
      <w:keepNext/>
      <w:keepLines/>
      <w:numPr>
        <w:numId w:val="1"/>
      </w:numPr>
      <w:spacing w:before="240" w:after="0"/>
      <w:outlineLvl w:val="0"/>
    </w:pPr>
    <w:rPr>
      <w:rFonts w:eastAsia="Times New Roman"/>
      <w:b/>
      <w:color w:val="2E74B5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12E19"/>
    <w:pPr>
      <w:keepNext/>
      <w:keepLines/>
      <w:numPr>
        <w:ilvl w:val="1"/>
        <w:numId w:val="1"/>
      </w:numPr>
      <w:spacing w:before="40" w:after="0"/>
      <w:outlineLvl w:val="1"/>
    </w:pPr>
    <w:rPr>
      <w:rFonts w:eastAsia="Times New Roman"/>
      <w:color w:val="2E74B5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2E19"/>
    <w:pPr>
      <w:keepNext/>
      <w:keepLines/>
      <w:numPr>
        <w:ilvl w:val="2"/>
        <w:numId w:val="1"/>
      </w:numPr>
      <w:spacing w:before="40" w:after="0"/>
      <w:outlineLvl w:val="2"/>
    </w:pPr>
    <w:rPr>
      <w:rFonts w:ascii="Calibri Light" w:eastAsia="Times New Roman" w:hAnsi="Calibri Light"/>
      <w:color w:val="1F4D78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12E19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nhideWhenUsed/>
    <w:qFormat/>
    <w:rsid w:val="00812E19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Nagwek6">
    <w:name w:val="heading 6"/>
    <w:basedOn w:val="Normalny"/>
    <w:next w:val="Normalny"/>
    <w:link w:val="Nagwek6Znak"/>
    <w:unhideWhenUsed/>
    <w:qFormat/>
    <w:rsid w:val="00812E19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Nagwek7">
    <w:name w:val="heading 7"/>
    <w:basedOn w:val="Normalny"/>
    <w:next w:val="Normalny"/>
    <w:link w:val="Nagwek7Znak"/>
    <w:unhideWhenUsed/>
    <w:qFormat/>
    <w:rsid w:val="00812E19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nhideWhenUsed/>
    <w:qFormat/>
    <w:rsid w:val="00812E19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812E19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812E19"/>
    <w:rPr>
      <w:rFonts w:ascii="Times New Roman" w:eastAsia="Times New Roman" w:hAnsi="Times New Roman" w:cs="Times New Roman"/>
      <w:b/>
      <w:color w:val="2E74B5"/>
      <w:sz w:val="24"/>
      <w:szCs w:val="32"/>
    </w:rPr>
  </w:style>
  <w:style w:type="character" w:customStyle="1" w:styleId="Nagwek2Znak">
    <w:name w:val="Nagłówek 2 Znak"/>
    <w:link w:val="Nagwek2"/>
    <w:qFormat/>
    <w:rsid w:val="00812E19"/>
    <w:rPr>
      <w:rFonts w:ascii="Times New Roman" w:eastAsia="Times New Roman" w:hAnsi="Times New Roman" w:cs="Times New Roman"/>
      <w:color w:val="2E74B5"/>
      <w:sz w:val="24"/>
      <w:szCs w:val="26"/>
    </w:rPr>
  </w:style>
  <w:style w:type="character" w:customStyle="1" w:styleId="Nagwek3Znak">
    <w:name w:val="Nagłówek 3 Znak"/>
    <w:link w:val="Nagwek3"/>
    <w:uiPriority w:val="9"/>
    <w:qFormat/>
    <w:rsid w:val="00812E19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Nagwek4Znak">
    <w:name w:val="Nagłówek 4 Znak"/>
    <w:link w:val="Nagwek4"/>
    <w:uiPriority w:val="9"/>
    <w:qFormat/>
    <w:rsid w:val="00812E19"/>
    <w:rPr>
      <w:rFonts w:ascii="Calibri Light" w:eastAsia="Times New Roman" w:hAnsi="Calibri Light" w:cs="Times New Roman"/>
      <w:i/>
      <w:iCs/>
      <w:color w:val="2E74B5"/>
      <w:sz w:val="24"/>
    </w:rPr>
  </w:style>
  <w:style w:type="character" w:customStyle="1" w:styleId="Nagwek5Znak">
    <w:name w:val="Nagłówek 5 Znak"/>
    <w:link w:val="Nagwek5"/>
    <w:qFormat/>
    <w:rsid w:val="00812E19"/>
    <w:rPr>
      <w:rFonts w:ascii="Calibri Light" w:eastAsia="Times New Roman" w:hAnsi="Calibri Light" w:cs="Times New Roman"/>
      <w:color w:val="2E74B5"/>
      <w:sz w:val="24"/>
    </w:rPr>
  </w:style>
  <w:style w:type="character" w:customStyle="1" w:styleId="Nagwek6Znak">
    <w:name w:val="Nagłówek 6 Znak"/>
    <w:link w:val="Nagwek6"/>
    <w:qFormat/>
    <w:rsid w:val="00812E19"/>
    <w:rPr>
      <w:rFonts w:ascii="Calibri Light" w:eastAsia="Times New Roman" w:hAnsi="Calibri Light" w:cs="Times New Roman"/>
      <w:color w:val="1F4D78"/>
      <w:sz w:val="24"/>
    </w:rPr>
  </w:style>
  <w:style w:type="character" w:customStyle="1" w:styleId="Nagwek7Znak">
    <w:name w:val="Nagłówek 7 Znak"/>
    <w:link w:val="Nagwek7"/>
    <w:qFormat/>
    <w:rsid w:val="00812E19"/>
    <w:rPr>
      <w:rFonts w:ascii="Calibri Light" w:eastAsia="Times New Roman" w:hAnsi="Calibri Light" w:cs="Times New Roman"/>
      <w:i/>
      <w:iCs/>
      <w:color w:val="1F4D78"/>
      <w:sz w:val="24"/>
    </w:rPr>
  </w:style>
  <w:style w:type="character" w:customStyle="1" w:styleId="Nagwek8Znak">
    <w:name w:val="Nagłówek 8 Znak"/>
    <w:link w:val="Nagwek8"/>
    <w:qFormat/>
    <w:rsid w:val="00812E19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">
    <w:name w:val="Nagłówek 9 Znak"/>
    <w:link w:val="Nagwek9"/>
    <w:qFormat/>
    <w:rsid w:val="00812E19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TekstprzypisudolnegoZnak">
    <w:name w:val="Tekst przypisu dolnego Znak"/>
    <w:link w:val="Tekstprzypisudolnego"/>
    <w:uiPriority w:val="99"/>
    <w:qFormat/>
    <w:rsid w:val="00812E19"/>
    <w:rPr>
      <w:rFonts w:ascii="Times New Roman" w:hAnsi="Times New Roman"/>
      <w:sz w:val="20"/>
      <w:szCs w:val="20"/>
    </w:rPr>
  </w:style>
  <w:style w:type="character" w:customStyle="1" w:styleId="Znakiprzypiswdolnych">
    <w:name w:val="Znaki przypisów dolnych"/>
    <w:uiPriority w:val="99"/>
    <w:qFormat/>
    <w:rsid w:val="00812E19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812E19"/>
    <w:rPr>
      <w:rFonts w:ascii="Times New Roman" w:hAnsi="Times New Roman"/>
      <w:sz w:val="24"/>
    </w:rPr>
  </w:style>
  <w:style w:type="character" w:customStyle="1" w:styleId="Teksttreci">
    <w:name w:val="Tekst treści_"/>
    <w:link w:val="Teksttreci0"/>
    <w:qFormat/>
    <w:locked/>
    <w:rsid w:val="00812E19"/>
    <w:rPr>
      <w:rFonts w:ascii="Verdana" w:hAnsi="Verdana"/>
      <w:sz w:val="19"/>
      <w:shd w:val="clear" w:color="auto" w:fill="FFFFFF"/>
    </w:rPr>
  </w:style>
  <w:style w:type="character" w:customStyle="1" w:styleId="NagwekZnak">
    <w:name w:val="Nagłówek Znak"/>
    <w:link w:val="Nagwek"/>
    <w:uiPriority w:val="99"/>
    <w:qFormat/>
    <w:rsid w:val="00812E19"/>
    <w:rPr>
      <w:rFonts w:ascii="Times New Roman" w:hAnsi="Times New Roman"/>
      <w:sz w:val="24"/>
    </w:rPr>
  </w:style>
  <w:style w:type="character" w:customStyle="1" w:styleId="StopkaZnak">
    <w:name w:val="Stopka Znak"/>
    <w:link w:val="Stopka"/>
    <w:uiPriority w:val="99"/>
    <w:qFormat/>
    <w:rsid w:val="00812E19"/>
    <w:rPr>
      <w:rFonts w:ascii="Times New Roman" w:hAnsi="Times New Roman"/>
      <w:sz w:val="24"/>
    </w:rPr>
  </w:style>
  <w:style w:type="character" w:customStyle="1" w:styleId="TekstdymkaZnak">
    <w:name w:val="Tekst dymka Znak"/>
    <w:link w:val="Tekstdymka"/>
    <w:uiPriority w:val="99"/>
    <w:semiHidden/>
    <w:qFormat/>
    <w:rsid w:val="00154485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link w:val="Tekstpodstawowy2"/>
    <w:qFormat/>
    <w:rsid w:val="001F0F7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qFormat/>
    <w:rsid w:val="00985A3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985A34"/>
    <w:rPr>
      <w:rFonts w:ascii="Times New Roman" w:hAnsi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985A34"/>
    <w:rPr>
      <w:rFonts w:ascii="Times New Roman" w:hAnsi="Times New Roman"/>
      <w:b/>
      <w:bCs/>
      <w:sz w:val="20"/>
      <w:szCs w:val="20"/>
    </w:rPr>
  </w:style>
  <w:style w:type="character" w:customStyle="1" w:styleId="markedcontent">
    <w:name w:val="markedcontent"/>
    <w:basedOn w:val="Domylnaczcionkaakapitu"/>
    <w:qFormat/>
    <w:rsid w:val="00BC1214"/>
  </w:style>
  <w:style w:type="character" w:styleId="Numerwiersza">
    <w:name w:val="line number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12E1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812E19"/>
    <w:pPr>
      <w:ind w:left="720"/>
      <w:contextualSpacing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2E19"/>
    <w:pPr>
      <w:spacing w:after="0" w:line="240" w:lineRule="auto"/>
    </w:pPr>
    <w:rPr>
      <w:sz w:val="20"/>
      <w:szCs w:val="20"/>
    </w:rPr>
  </w:style>
  <w:style w:type="paragraph" w:customStyle="1" w:styleId="Teksttreci0">
    <w:name w:val="Tekst treści"/>
    <w:basedOn w:val="Normalny"/>
    <w:link w:val="Teksttreci"/>
    <w:qFormat/>
    <w:rsid w:val="00812E19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12E1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544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qFormat/>
    <w:rsid w:val="001F0F76"/>
    <w:pPr>
      <w:spacing w:after="120" w:line="480" w:lineRule="auto"/>
    </w:pPr>
    <w:rPr>
      <w:rFonts w:eastAsia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85A3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85A34"/>
    <w:rPr>
      <w:b/>
      <w:bCs/>
    </w:rPr>
  </w:style>
  <w:style w:type="paragraph" w:styleId="Poprawka">
    <w:name w:val="Revision"/>
    <w:uiPriority w:val="99"/>
    <w:semiHidden/>
    <w:qFormat/>
    <w:rsid w:val="00947281"/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rsid w:val="00812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71193-40C2-4DAF-8FD5-B13A1453C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1674</Characters>
  <Application>Microsoft Office Word</Application>
  <DocSecurity>0</DocSecurity>
  <Lines>13</Lines>
  <Paragraphs>3</Paragraphs>
  <ScaleCrop>false</ScaleCrop>
  <Company>Microsoft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Styn</dc:creator>
  <dc:description/>
  <cp:lastModifiedBy>Renata</cp:lastModifiedBy>
  <cp:revision>2</cp:revision>
  <cp:lastPrinted>2023-11-22T10:08:00Z</cp:lastPrinted>
  <dcterms:created xsi:type="dcterms:W3CDTF">2025-02-20T11:30:00Z</dcterms:created>
  <dcterms:modified xsi:type="dcterms:W3CDTF">2025-02-20T11:30:00Z</dcterms:modified>
  <dc:language>pl-PL</dc:language>
</cp:coreProperties>
</file>