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B241F" w14:textId="202CA4BD" w:rsidR="001A0534" w:rsidRPr="00A15DE2" w:rsidRDefault="001A0534" w:rsidP="00A15DE2">
      <w:pPr>
        <w:tabs>
          <w:tab w:val="left" w:pos="4962"/>
        </w:tabs>
        <w:autoSpaceDE w:val="0"/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 xml:space="preserve">Umowa </w:t>
      </w:r>
      <w:r w:rsidR="00736C35" w:rsidRPr="00A15DE2">
        <w:rPr>
          <w:b/>
          <w:color w:val="000000" w:themeColor="text1"/>
        </w:rPr>
        <w:t>o</w:t>
      </w:r>
      <w:r w:rsidR="00E734E2" w:rsidRPr="00A15DE2">
        <w:rPr>
          <w:b/>
          <w:color w:val="000000" w:themeColor="text1"/>
        </w:rPr>
        <w:t xml:space="preserve"> </w:t>
      </w:r>
      <w:r w:rsidR="00736C35" w:rsidRPr="00A15DE2">
        <w:rPr>
          <w:b/>
          <w:color w:val="000000" w:themeColor="text1"/>
        </w:rPr>
        <w:t>roboty budowlane</w:t>
      </w:r>
      <w:r w:rsidR="001A00F7" w:rsidRPr="00A15DE2">
        <w:rPr>
          <w:b/>
          <w:color w:val="000000" w:themeColor="text1"/>
        </w:rPr>
        <w:t xml:space="preserve"> – </w:t>
      </w:r>
      <w:ins w:id="0" w:author="Artur Walachowski" w:date="2025-01-31T14:54:00Z">
        <w:r w:rsidR="002B5AC0">
          <w:rPr>
            <w:b/>
            <w:color w:val="000000" w:themeColor="text1"/>
          </w:rPr>
          <w:t xml:space="preserve">2 zadania </w:t>
        </w:r>
      </w:ins>
      <w:r w:rsidR="001A00F7" w:rsidRPr="00A15DE2">
        <w:rPr>
          <w:b/>
          <w:color w:val="000000" w:themeColor="text1"/>
        </w:rPr>
        <w:t xml:space="preserve">projekt </w:t>
      </w:r>
    </w:p>
    <w:p w14:paraId="4ED5AF6C" w14:textId="77777777" w:rsidR="001A0534" w:rsidRPr="00A15DE2" w:rsidRDefault="001A0534" w:rsidP="00A15DE2">
      <w:pPr>
        <w:tabs>
          <w:tab w:val="left" w:pos="4962"/>
        </w:tabs>
        <w:autoSpaceDE w:val="0"/>
        <w:jc w:val="center"/>
        <w:rPr>
          <w:color w:val="000000" w:themeColor="text1"/>
        </w:rPr>
      </w:pPr>
    </w:p>
    <w:p w14:paraId="1061D7D5" w14:textId="18E5FF3D" w:rsidR="001A0534" w:rsidRPr="00A15DE2" w:rsidRDefault="001A0534" w:rsidP="00A15DE2">
      <w:pPr>
        <w:tabs>
          <w:tab w:val="left" w:pos="4962"/>
        </w:tabs>
        <w:autoSpaceDE w:val="0"/>
        <w:ind w:right="-108"/>
        <w:rPr>
          <w:color w:val="000000" w:themeColor="text1"/>
        </w:rPr>
      </w:pPr>
      <w:r w:rsidRPr="00A15DE2">
        <w:rPr>
          <w:color w:val="000000" w:themeColor="text1"/>
        </w:rPr>
        <w:t xml:space="preserve">zawarta w dniu </w:t>
      </w:r>
      <w:r w:rsidR="00736C35" w:rsidRPr="00A15DE2">
        <w:rPr>
          <w:color w:val="000000" w:themeColor="text1"/>
        </w:rPr>
        <w:t xml:space="preserve">… </w:t>
      </w:r>
      <w:r w:rsidRPr="00A15DE2">
        <w:rPr>
          <w:color w:val="000000" w:themeColor="text1"/>
        </w:rPr>
        <w:t>202</w:t>
      </w:r>
      <w:r w:rsidR="00620B1F">
        <w:rPr>
          <w:color w:val="000000" w:themeColor="text1"/>
        </w:rPr>
        <w:t>5</w:t>
      </w:r>
      <w:r w:rsidR="003412D8" w:rsidRPr="00A15DE2">
        <w:rPr>
          <w:color w:val="000000" w:themeColor="text1"/>
        </w:rPr>
        <w:t xml:space="preserve"> r.</w:t>
      </w:r>
      <w:r w:rsidRPr="00A15DE2">
        <w:rPr>
          <w:color w:val="000000" w:themeColor="text1"/>
        </w:rPr>
        <w:t xml:space="preserve"> pomiędzy:</w:t>
      </w:r>
    </w:p>
    <w:p w14:paraId="2F681A66" w14:textId="77777777" w:rsidR="00736C35" w:rsidRPr="00A15DE2" w:rsidRDefault="00736C35" w:rsidP="00A15DE2">
      <w:p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14:paraId="396694D2" w14:textId="3BAD31BF" w:rsidR="00736C35" w:rsidRPr="00A15DE2" w:rsidRDefault="00736C35" w:rsidP="00A15DE2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15DE2">
        <w:rPr>
          <w:bCs/>
          <w:color w:val="000000" w:themeColor="text1"/>
        </w:rPr>
        <w:t xml:space="preserve">Przedsiębiorstwem Wodociągów i Kanalizacji w Ząbkach Sp. z o.o. </w:t>
      </w:r>
      <w:r w:rsidRPr="00A15DE2">
        <w:rPr>
          <w:color w:val="000000" w:themeColor="text1"/>
        </w:rPr>
        <w:t>z siedzibą</w:t>
      </w:r>
      <w:r w:rsidRPr="00A15DE2">
        <w:rPr>
          <w:bCs/>
          <w:color w:val="000000" w:themeColor="text1"/>
        </w:rPr>
        <w:t xml:space="preserve"> w </w:t>
      </w:r>
      <w:r w:rsidRPr="00A15DE2">
        <w:rPr>
          <w:color w:val="000000" w:themeColor="text1"/>
        </w:rPr>
        <w:t>Ząbkach, przy ul. Hubalczyków 1, 05-091 Ząbki,</w:t>
      </w:r>
      <w:r w:rsidRPr="00A15DE2">
        <w:rPr>
          <w:bCs/>
          <w:color w:val="000000" w:themeColor="text1"/>
        </w:rPr>
        <w:t xml:space="preserve"> </w:t>
      </w:r>
      <w:r w:rsidR="001A00F7" w:rsidRPr="00A15DE2">
        <w:rPr>
          <w:color w:val="000000" w:themeColor="text1"/>
        </w:rPr>
        <w:t>wpisan</w:t>
      </w:r>
      <w:r w:rsidR="008B63D5" w:rsidRPr="00A15DE2">
        <w:rPr>
          <w:color w:val="000000" w:themeColor="text1"/>
        </w:rPr>
        <w:t>ą</w:t>
      </w:r>
      <w:r w:rsidRPr="00A15DE2">
        <w:rPr>
          <w:color w:val="000000" w:themeColor="text1"/>
        </w:rPr>
        <w:t xml:space="preserve"> do Krajowego Rejestru Sądowego Sądu Rejonowego dla m. st. Warszawy w Warszawie, XIV Wydział Gospodarczy Krajowego Rejestru Sądowego pod Nr 0000321312</w:t>
      </w:r>
      <w:r w:rsidR="009D2DFB" w:rsidRPr="00A15DE2">
        <w:rPr>
          <w:color w:val="000000" w:themeColor="text1"/>
        </w:rPr>
        <w:t>,</w:t>
      </w:r>
      <w:r w:rsidRPr="00A15DE2">
        <w:rPr>
          <w:color w:val="000000" w:themeColor="text1"/>
        </w:rPr>
        <w:t xml:space="preserve"> NIP: 125-151-67-82 i R</w:t>
      </w:r>
      <w:r w:rsidR="009D2DFB" w:rsidRPr="00A15DE2">
        <w:rPr>
          <w:color w:val="000000" w:themeColor="text1"/>
        </w:rPr>
        <w:t xml:space="preserve">EGON: </w:t>
      </w:r>
      <w:r w:rsidRPr="00A15DE2">
        <w:rPr>
          <w:color w:val="000000" w:themeColor="text1"/>
        </w:rPr>
        <w:t>141684012 oraz kapitał zakładowy w wy</w:t>
      </w:r>
      <w:r w:rsidR="001A00F7" w:rsidRPr="00A15DE2">
        <w:rPr>
          <w:color w:val="000000" w:themeColor="text1"/>
        </w:rPr>
        <w:t>sokości 24 155 000,00 zł, zwan</w:t>
      </w:r>
      <w:r w:rsidR="008B63D5" w:rsidRPr="00A15DE2">
        <w:rPr>
          <w:color w:val="000000" w:themeColor="text1"/>
        </w:rPr>
        <w:t>ą</w:t>
      </w:r>
      <w:r w:rsidRPr="00A15DE2">
        <w:rPr>
          <w:color w:val="000000" w:themeColor="text1"/>
        </w:rPr>
        <w:t xml:space="preserve"> </w:t>
      </w:r>
      <w:r w:rsidR="0060722C" w:rsidRPr="00A15DE2">
        <w:rPr>
          <w:color w:val="000000" w:themeColor="text1"/>
        </w:rPr>
        <w:t>dalej</w:t>
      </w:r>
      <w:r w:rsidRPr="00A15DE2">
        <w:rPr>
          <w:bCs/>
          <w:color w:val="000000" w:themeColor="text1"/>
        </w:rPr>
        <w:t xml:space="preserve"> „Zamawiającym”,</w:t>
      </w:r>
      <w:r w:rsidRPr="00A15DE2">
        <w:rPr>
          <w:color w:val="000000" w:themeColor="text1"/>
        </w:rPr>
        <w:t xml:space="preserve"> </w:t>
      </w:r>
      <w:r w:rsidR="009D2DFB" w:rsidRPr="00A15DE2">
        <w:rPr>
          <w:color w:val="000000" w:themeColor="text1"/>
        </w:rPr>
        <w:t>reprezentowanym przez</w:t>
      </w:r>
      <w:r w:rsidRPr="00A15DE2">
        <w:rPr>
          <w:color w:val="000000" w:themeColor="text1"/>
        </w:rPr>
        <w:t>: Janusz Tomasz Czarnogórski – Prezes</w:t>
      </w:r>
      <w:r w:rsidR="001A00F7" w:rsidRPr="00A15DE2">
        <w:rPr>
          <w:color w:val="000000" w:themeColor="text1"/>
        </w:rPr>
        <w:t xml:space="preserve">a Zarządu </w:t>
      </w:r>
      <w:r w:rsidRPr="00A15DE2">
        <w:rPr>
          <w:color w:val="000000" w:themeColor="text1"/>
        </w:rPr>
        <w:t xml:space="preserve"> </w:t>
      </w:r>
    </w:p>
    <w:p w14:paraId="14A1BE5A" w14:textId="3B2B9339" w:rsidR="001A0534" w:rsidRPr="00A15DE2" w:rsidRDefault="00736C35" w:rsidP="00A15DE2">
      <w:pPr>
        <w:tabs>
          <w:tab w:val="left" w:pos="4962"/>
        </w:tabs>
        <w:autoSpaceDE w:val="0"/>
        <w:ind w:right="-108"/>
        <w:rPr>
          <w:color w:val="000000" w:themeColor="text1"/>
        </w:rPr>
      </w:pPr>
      <w:r w:rsidRPr="00A15DE2">
        <w:rPr>
          <w:color w:val="000000" w:themeColor="text1"/>
        </w:rPr>
        <w:t>a</w:t>
      </w:r>
    </w:p>
    <w:p w14:paraId="6038385F" w14:textId="4FE69FA4" w:rsidR="003B3CA7" w:rsidRPr="00A15DE2" w:rsidRDefault="003B3CA7" w:rsidP="00A15DE2">
      <w:pPr>
        <w:tabs>
          <w:tab w:val="center" w:pos="4536"/>
          <w:tab w:val="right" w:pos="9072"/>
        </w:tabs>
        <w:jc w:val="both"/>
        <w:rPr>
          <w:rFonts w:eastAsia="SimSun"/>
        </w:rPr>
      </w:pPr>
      <w:r w:rsidRPr="00A15DE2">
        <w:rPr>
          <w:rFonts w:eastAsia="SimSun"/>
        </w:rPr>
        <w:t xml:space="preserve">…, adres: …, KRS Nr: …, </w:t>
      </w:r>
      <w:r w:rsidRPr="00A15DE2">
        <w:t xml:space="preserve">NIP: …, REGON: …, </w:t>
      </w:r>
      <w:r w:rsidRPr="00A15DE2">
        <w:rPr>
          <w:rFonts w:eastAsia="SimSun"/>
        </w:rPr>
        <w:t>zwanym dalej „</w:t>
      </w:r>
      <w:r w:rsidRPr="00A15DE2">
        <w:rPr>
          <w:rFonts w:eastAsia="SimSun"/>
          <w:bCs/>
        </w:rPr>
        <w:t>Wykonawcą”</w:t>
      </w:r>
      <w:r w:rsidRPr="00A15DE2">
        <w:rPr>
          <w:rFonts w:eastAsia="SimSun"/>
        </w:rPr>
        <w:t>, reprezentowanym przez: … - …</w:t>
      </w:r>
    </w:p>
    <w:p w14:paraId="67D78846" w14:textId="77777777" w:rsidR="003B3CA7" w:rsidRPr="00A15DE2" w:rsidRDefault="003B3CA7" w:rsidP="00A15DE2">
      <w:pPr>
        <w:ind w:firstLine="1"/>
        <w:jc w:val="both"/>
      </w:pPr>
      <w:r w:rsidRPr="00A15DE2">
        <w:t>łącznie zwanymi dalej „Stronami”</w:t>
      </w:r>
    </w:p>
    <w:p w14:paraId="3CC3EC25" w14:textId="77777777" w:rsidR="00E56628" w:rsidRPr="00A15DE2" w:rsidRDefault="00E56628" w:rsidP="00A15DE2">
      <w:pPr>
        <w:rPr>
          <w:color w:val="000000" w:themeColor="text1"/>
        </w:rPr>
      </w:pPr>
    </w:p>
    <w:p w14:paraId="50E4DB42" w14:textId="77777777" w:rsidR="001A0534" w:rsidRPr="00A15DE2" w:rsidRDefault="001A0534" w:rsidP="00A15DE2">
      <w:pPr>
        <w:pStyle w:val="Nagwek5"/>
        <w:widowControl/>
        <w:tabs>
          <w:tab w:val="left" w:pos="708"/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</w:t>
      </w:r>
    </w:p>
    <w:p w14:paraId="4A7D87E6" w14:textId="1C81A3C6" w:rsidR="00620B1F" w:rsidRDefault="003B3CA7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A15DE2">
        <w:rPr>
          <w:rFonts w:ascii="Times New Roman" w:eastAsia="Times New Roman" w:hAnsi="Times New Roman"/>
          <w:lang w:eastAsia="pl-PL"/>
        </w:rPr>
        <w:t xml:space="preserve">Zamawiający powierza wykonanie, a Wykonawca zobowiązuje się </w:t>
      </w:r>
      <w:r w:rsidRPr="00A15DE2">
        <w:rPr>
          <w:rFonts w:ascii="Times New Roman" w:hAnsi="Times New Roman"/>
        </w:rPr>
        <w:t xml:space="preserve">wykonać roboty budowlane polegające </w:t>
      </w:r>
      <w:r w:rsidRPr="00A15DE2">
        <w:rPr>
          <w:rFonts w:ascii="Times New Roman" w:hAnsi="Times New Roman"/>
          <w:bCs/>
        </w:rPr>
        <w:t xml:space="preserve">na </w:t>
      </w:r>
      <w:r w:rsidR="00FB6F51">
        <w:rPr>
          <w:rFonts w:ascii="Times New Roman" w:hAnsi="Times New Roman"/>
        </w:rPr>
        <w:t>budowie:</w:t>
      </w:r>
    </w:p>
    <w:p w14:paraId="50569978" w14:textId="1E480AB5" w:rsidR="00620B1F" w:rsidRDefault="00FB6F51" w:rsidP="00620B1F">
      <w:pPr>
        <w:pStyle w:val="Akapitzlist"/>
        <w:numPr>
          <w:ilvl w:val="0"/>
          <w:numId w:val="45"/>
        </w:numPr>
        <w:tabs>
          <w:tab w:val="left" w:pos="4962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620B1F">
        <w:rPr>
          <w:rFonts w:ascii="Times New Roman" w:hAnsi="Times New Roman"/>
        </w:rPr>
        <w:t xml:space="preserve">analizacji sanitarnej w rejonie ul. </w:t>
      </w:r>
      <w:r w:rsidR="00620B1F" w:rsidRPr="00620B1F">
        <w:rPr>
          <w:rFonts w:ascii="Times New Roman" w:hAnsi="Times New Roman"/>
          <w:b/>
        </w:rPr>
        <w:t>Jagiellońskiej</w:t>
      </w:r>
      <w:r w:rsidR="00620B1F">
        <w:rPr>
          <w:rFonts w:ascii="Times New Roman" w:hAnsi="Times New Roman"/>
        </w:rPr>
        <w:t xml:space="preserve"> w Ząbkach, </w:t>
      </w:r>
      <w:r w:rsidR="00620B1F" w:rsidRPr="00A15DE2">
        <w:rPr>
          <w:rFonts w:ascii="Times New Roman" w:hAnsi="Times New Roman"/>
        </w:rPr>
        <w:t>z rur PCV o średnicy 200mm i długości L=</w:t>
      </w:r>
      <w:r w:rsidRPr="00425484">
        <w:rPr>
          <w:rFonts w:ascii="Times New Roman" w:hAnsi="Times New Roman"/>
          <w:b/>
        </w:rPr>
        <w:t>4</w:t>
      </w:r>
      <w:r w:rsidR="00620B1F" w:rsidRPr="00425484">
        <w:rPr>
          <w:rFonts w:ascii="Times New Roman" w:hAnsi="Times New Roman"/>
          <w:b/>
        </w:rPr>
        <w:t>1</w:t>
      </w:r>
      <w:r w:rsidRPr="00425484">
        <w:rPr>
          <w:rFonts w:ascii="Times New Roman" w:hAnsi="Times New Roman"/>
          <w:b/>
        </w:rPr>
        <w:t>,9</w:t>
      </w:r>
      <w:r>
        <w:rPr>
          <w:rFonts w:ascii="Times New Roman" w:hAnsi="Times New Roman"/>
        </w:rPr>
        <w:t xml:space="preserve">m oraz o średnicy 160mm </w:t>
      </w:r>
      <w:r w:rsidR="00425484">
        <w:rPr>
          <w:rFonts w:ascii="Times New Roman" w:hAnsi="Times New Roman"/>
        </w:rPr>
        <w:t xml:space="preserve">i długości </w:t>
      </w:r>
      <w:r>
        <w:rPr>
          <w:rFonts w:ascii="Times New Roman" w:hAnsi="Times New Roman"/>
        </w:rPr>
        <w:t>L=2,5m</w:t>
      </w:r>
      <w:r w:rsidR="00433D62">
        <w:rPr>
          <w:rFonts w:ascii="Times New Roman" w:hAnsi="Times New Roman"/>
        </w:rPr>
        <w:t>,</w:t>
      </w:r>
      <w:r w:rsidR="00620B1F" w:rsidRPr="00A15DE2">
        <w:rPr>
          <w:rFonts w:ascii="Times New Roman" w:hAnsi="Times New Roman"/>
        </w:rPr>
        <w:t xml:space="preserve"> </w:t>
      </w:r>
    </w:p>
    <w:p w14:paraId="4089154F" w14:textId="4CCF7D52" w:rsidR="00620B1F" w:rsidRPr="00620B1F" w:rsidRDefault="00FB6F51" w:rsidP="00FB6F51">
      <w:pPr>
        <w:pStyle w:val="Akapitzlist"/>
        <w:numPr>
          <w:ilvl w:val="0"/>
          <w:numId w:val="45"/>
        </w:numPr>
        <w:tabs>
          <w:tab w:val="left" w:pos="4962"/>
        </w:tabs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620B1F" w:rsidRPr="00620B1F">
        <w:rPr>
          <w:rFonts w:ascii="Times New Roman" w:hAnsi="Times New Roman"/>
        </w:rPr>
        <w:t xml:space="preserve">analizacji sanitarnej  w rejonie ul. </w:t>
      </w:r>
      <w:r w:rsidR="00620B1F" w:rsidRPr="00620B1F">
        <w:rPr>
          <w:rFonts w:ascii="Times New Roman" w:hAnsi="Times New Roman"/>
          <w:b/>
        </w:rPr>
        <w:t>Gdyńskiej</w:t>
      </w:r>
      <w:r w:rsidR="00620B1F" w:rsidRPr="00620B1F">
        <w:rPr>
          <w:rFonts w:ascii="Times New Roman" w:hAnsi="Times New Roman"/>
        </w:rPr>
        <w:t xml:space="preserve"> w Ząbkach, </w:t>
      </w:r>
      <w:r w:rsidR="00EA00A8" w:rsidRPr="00620B1F">
        <w:rPr>
          <w:rFonts w:ascii="Times New Roman" w:hAnsi="Times New Roman"/>
        </w:rPr>
        <w:t xml:space="preserve"> z rur PCV o średnicy 200mm i długości L=</w:t>
      </w:r>
      <w:r w:rsidR="00425484" w:rsidRPr="00425484">
        <w:rPr>
          <w:rFonts w:ascii="Times New Roman" w:hAnsi="Times New Roman"/>
          <w:b/>
        </w:rPr>
        <w:t>66,0</w:t>
      </w:r>
      <w:r w:rsidR="00425484">
        <w:rPr>
          <w:rFonts w:ascii="Times New Roman" w:hAnsi="Times New Roman"/>
          <w:b/>
        </w:rPr>
        <w:t xml:space="preserve"> </w:t>
      </w:r>
      <w:r w:rsidR="00EA00A8" w:rsidRPr="00620B1F">
        <w:rPr>
          <w:rFonts w:ascii="Times New Roman" w:hAnsi="Times New Roman"/>
        </w:rPr>
        <w:t xml:space="preserve">m </w:t>
      </w:r>
      <w:r>
        <w:rPr>
          <w:rFonts w:ascii="Times New Roman" w:hAnsi="Times New Roman"/>
        </w:rPr>
        <w:t>oraz 4 odcinków bocznych z rur PCV o średnicy 160mm o łącznej długości L=17,0m</w:t>
      </w:r>
      <w:r w:rsidR="00EA00A8" w:rsidRPr="00620B1F">
        <w:rPr>
          <w:rFonts w:ascii="Times New Roman" w:hAnsi="Times New Roman"/>
        </w:rPr>
        <w:t xml:space="preserve"> w Ząbkach</w:t>
      </w:r>
      <w:r w:rsidR="00433D62">
        <w:rPr>
          <w:rFonts w:ascii="Times New Roman" w:hAnsi="Times New Roman"/>
        </w:rPr>
        <w:t>,</w:t>
      </w:r>
      <w:r w:rsidR="00EA00A8" w:rsidRPr="00620B1F">
        <w:rPr>
          <w:rFonts w:ascii="Times New Roman" w:hAnsi="Times New Roman"/>
        </w:rPr>
        <w:t xml:space="preserve"> </w:t>
      </w:r>
    </w:p>
    <w:p w14:paraId="777B5AC4" w14:textId="66034EFD" w:rsidR="003B3CA7" w:rsidRPr="00A15DE2" w:rsidRDefault="003B3CA7" w:rsidP="00620B1F">
      <w:pPr>
        <w:pStyle w:val="Akapitzlist"/>
        <w:tabs>
          <w:tab w:val="left" w:pos="4962"/>
        </w:tabs>
        <w:spacing w:after="0" w:line="240" w:lineRule="auto"/>
        <w:ind w:left="284"/>
        <w:jc w:val="both"/>
        <w:rPr>
          <w:rFonts w:ascii="Times New Roman" w:hAnsi="Times New Roman"/>
        </w:rPr>
      </w:pPr>
      <w:r w:rsidRPr="00A15DE2">
        <w:rPr>
          <w:rFonts w:ascii="Times New Roman" w:hAnsi="Times New Roman"/>
        </w:rPr>
        <w:t>zg</w:t>
      </w:r>
      <w:r w:rsidRPr="00A15DE2">
        <w:rPr>
          <w:rFonts w:ascii="Times New Roman" w:eastAsia="Times New Roman" w:hAnsi="Times New Roman"/>
          <w:lang w:eastAsia="pl-PL"/>
        </w:rPr>
        <w:t xml:space="preserve">odnie </w:t>
      </w:r>
      <w:r w:rsidRPr="00A15DE2">
        <w:rPr>
          <w:rFonts w:ascii="Times New Roman" w:hAnsi="Times New Roman"/>
        </w:rPr>
        <w:t xml:space="preserve">z </w:t>
      </w:r>
      <w:r w:rsidR="00EA00A8" w:rsidRPr="00A15DE2">
        <w:rPr>
          <w:rFonts w:ascii="Times New Roman" w:hAnsi="Times New Roman"/>
        </w:rPr>
        <w:t xml:space="preserve">dokumentacją projektową </w:t>
      </w:r>
      <w:r w:rsidRPr="00A15DE2">
        <w:rPr>
          <w:rFonts w:ascii="Times New Roman" w:hAnsi="Times New Roman"/>
        </w:rPr>
        <w:t>oraz zasadami wiedzy technicznej</w:t>
      </w:r>
      <w:r w:rsidRPr="00A15DE2">
        <w:rPr>
          <w:rFonts w:ascii="Times New Roman" w:eastAsia="Times New Roman" w:hAnsi="Times New Roman"/>
          <w:lang w:eastAsia="pl-PL"/>
        </w:rPr>
        <w:t xml:space="preserve"> </w:t>
      </w:r>
      <w:r w:rsidRPr="00A15DE2">
        <w:rPr>
          <w:rFonts w:ascii="Times New Roman" w:hAnsi="Times New Roman"/>
        </w:rPr>
        <w:t>oraz oddać Zamawiającemu obiekt do użytkowania, zwane dalej „przedmiotem Umowy”.</w:t>
      </w:r>
    </w:p>
    <w:p w14:paraId="747BD4AB" w14:textId="7C94AD95" w:rsidR="003B3CA7" w:rsidRPr="00A15DE2" w:rsidRDefault="003B3CA7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A15DE2">
        <w:rPr>
          <w:rFonts w:ascii="Times New Roman" w:eastAsia="Times New Roman" w:hAnsi="Times New Roman"/>
          <w:lang w:eastAsia="pl-PL"/>
        </w:rPr>
        <w:t xml:space="preserve">Szczegółowy opis przedmiotu Umowy określa </w:t>
      </w:r>
      <w:r w:rsidR="00AD70E7">
        <w:rPr>
          <w:rFonts w:ascii="Times New Roman" w:hAnsi="Times New Roman"/>
        </w:rPr>
        <w:t>dokumentacja projektowa</w:t>
      </w:r>
      <w:r w:rsidR="00AD70E7">
        <w:rPr>
          <w:rFonts w:ascii="Times New Roman" w:eastAsia="Times New Roman" w:hAnsi="Times New Roman"/>
          <w:lang w:eastAsia="pl-PL"/>
        </w:rPr>
        <w:t>, która</w:t>
      </w:r>
      <w:r w:rsidRPr="00A15DE2">
        <w:rPr>
          <w:rFonts w:ascii="Times New Roman" w:eastAsia="Times New Roman" w:hAnsi="Times New Roman"/>
          <w:lang w:eastAsia="pl-PL"/>
        </w:rPr>
        <w:t xml:space="preserve"> stanową</w:t>
      </w:r>
      <w:r w:rsidRPr="00A15DE2">
        <w:rPr>
          <w:rFonts w:ascii="Times New Roman" w:hAnsi="Times New Roman"/>
        </w:rPr>
        <w:t xml:space="preserve"> część składową Umowy i załącznik</w:t>
      </w:r>
      <w:r w:rsidR="00FB6F51">
        <w:rPr>
          <w:rFonts w:ascii="Times New Roman" w:hAnsi="Times New Roman"/>
        </w:rPr>
        <w:t>i</w:t>
      </w:r>
      <w:r w:rsidR="00C730AC" w:rsidRPr="00A15DE2">
        <w:rPr>
          <w:rFonts w:ascii="Times New Roman" w:hAnsi="Times New Roman"/>
        </w:rPr>
        <w:t xml:space="preserve"> nr 1</w:t>
      </w:r>
      <w:r w:rsidR="00FB6F51">
        <w:rPr>
          <w:rFonts w:ascii="Times New Roman" w:hAnsi="Times New Roman"/>
        </w:rPr>
        <w:t xml:space="preserve"> i 2</w:t>
      </w:r>
      <w:r w:rsidRPr="00A15DE2">
        <w:rPr>
          <w:rFonts w:ascii="Times New Roman" w:hAnsi="Times New Roman"/>
        </w:rPr>
        <w:t xml:space="preserve"> do Umowy.</w:t>
      </w:r>
      <w:r w:rsidRPr="00A15DE2">
        <w:rPr>
          <w:rFonts w:ascii="Times New Roman" w:hAnsi="Times New Roman"/>
          <w:b/>
          <w:bCs/>
        </w:rPr>
        <w:t xml:space="preserve"> </w:t>
      </w:r>
    </w:p>
    <w:p w14:paraId="2B61C02E" w14:textId="0E696EE8" w:rsidR="001A0534" w:rsidRPr="00A15DE2" w:rsidRDefault="00495463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Wykonawca oświadcza, że zapoznał się z </w:t>
      </w:r>
      <w:r w:rsidR="003B3CA7" w:rsidRPr="00A15DE2">
        <w:rPr>
          <w:rFonts w:ascii="Times New Roman" w:hAnsi="Times New Roman"/>
          <w:color w:val="000000" w:themeColor="text1"/>
        </w:rPr>
        <w:t xml:space="preserve">załącznikiem, o którym mowa w ust. 2 </w:t>
      </w:r>
      <w:r w:rsidRPr="00A15DE2">
        <w:rPr>
          <w:rFonts w:ascii="Times New Roman" w:hAnsi="Times New Roman"/>
          <w:color w:val="000000" w:themeColor="text1"/>
        </w:rPr>
        <w:t>i nie wnosi do n</w:t>
      </w:r>
      <w:r w:rsidR="00B60CCE" w:rsidRPr="00A15DE2">
        <w:rPr>
          <w:rFonts w:ascii="Times New Roman" w:hAnsi="Times New Roman"/>
          <w:color w:val="000000" w:themeColor="text1"/>
        </w:rPr>
        <w:t xml:space="preserve">iego </w:t>
      </w:r>
      <w:r w:rsidRPr="00A15DE2">
        <w:rPr>
          <w:rFonts w:ascii="Times New Roman" w:hAnsi="Times New Roman"/>
          <w:color w:val="000000" w:themeColor="text1"/>
        </w:rPr>
        <w:t>uwag, a takż</w:t>
      </w:r>
      <w:r w:rsidR="00B60CCE" w:rsidRPr="00A15DE2">
        <w:rPr>
          <w:rFonts w:ascii="Times New Roman" w:hAnsi="Times New Roman"/>
          <w:color w:val="000000" w:themeColor="text1"/>
        </w:rPr>
        <w:t xml:space="preserve">e miał możliwość zapoznania się </w:t>
      </w:r>
      <w:r w:rsidRPr="00A15DE2">
        <w:rPr>
          <w:rFonts w:ascii="Times New Roman" w:hAnsi="Times New Roman"/>
          <w:color w:val="000000" w:themeColor="text1"/>
        </w:rPr>
        <w:t>z terenem budowy i jego otoczeniem, dokonania niezbędnych wizji lokalnych w terenie, dokonania potrzebnych mu pomiarów i badań, jak również uzyskał wszystkie niezbędne informacje dotyczące warunków i możliwości urządzenia zaplecza technicznego i zasilenia w niezbędne media oraz występowania urządzeń i elementów wymagających demontażu na czas robót i ponownego ich montażu, jeżeli nie podlegają wymianie na nowe.</w:t>
      </w:r>
    </w:p>
    <w:p w14:paraId="60167A34" w14:textId="4B743555" w:rsidR="001A0534" w:rsidRPr="00A15DE2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bCs/>
          <w:color w:val="000000" w:themeColor="text1"/>
        </w:rPr>
      </w:pPr>
      <w:r w:rsidRPr="00A15DE2">
        <w:rPr>
          <w:bCs/>
          <w:color w:val="000000" w:themeColor="text1"/>
        </w:rPr>
        <w:t>Wykonawca</w:t>
      </w:r>
      <w:r w:rsidRPr="00A15DE2">
        <w:rPr>
          <w:b/>
          <w:bCs/>
          <w:color w:val="000000" w:themeColor="text1"/>
        </w:rPr>
        <w:t xml:space="preserve"> </w:t>
      </w:r>
      <w:r w:rsidRPr="00A15DE2">
        <w:rPr>
          <w:bCs/>
          <w:color w:val="000000" w:themeColor="text1"/>
        </w:rPr>
        <w:t xml:space="preserve">oświadcza, że wszystkie wymienione </w:t>
      </w:r>
      <w:r w:rsidR="00202B97" w:rsidRPr="00A15DE2">
        <w:rPr>
          <w:bCs/>
          <w:color w:val="000000" w:themeColor="text1"/>
        </w:rPr>
        <w:t xml:space="preserve">wyżej okoliczności uwzględnił </w:t>
      </w:r>
      <w:r w:rsidR="0060722C" w:rsidRPr="00A15DE2">
        <w:rPr>
          <w:bCs/>
          <w:color w:val="000000" w:themeColor="text1"/>
        </w:rPr>
        <w:br/>
      </w:r>
      <w:r w:rsidRPr="00A15DE2">
        <w:rPr>
          <w:bCs/>
          <w:color w:val="000000" w:themeColor="text1"/>
        </w:rPr>
        <w:t xml:space="preserve">w </w:t>
      </w:r>
      <w:r w:rsidR="00B60CCE" w:rsidRPr="00A15DE2">
        <w:rPr>
          <w:bCs/>
          <w:color w:val="000000" w:themeColor="text1"/>
        </w:rPr>
        <w:t xml:space="preserve">wynagrodzeniu, o którym mowa w § 4. </w:t>
      </w:r>
    </w:p>
    <w:p w14:paraId="595B0065" w14:textId="6C43BDE0" w:rsidR="001A0534" w:rsidRPr="00A15DE2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bCs/>
          <w:color w:val="000000" w:themeColor="text1"/>
        </w:rPr>
      </w:pPr>
      <w:r w:rsidRPr="00A15DE2">
        <w:rPr>
          <w:bCs/>
          <w:color w:val="000000" w:themeColor="text1"/>
        </w:rPr>
        <w:t>Wykonawca oświadcza, że nie zgłasza zastrzeżeń do zakresu przedmiotu Umowy o</w:t>
      </w:r>
      <w:r w:rsidR="00D34711" w:rsidRPr="00A15DE2">
        <w:rPr>
          <w:bCs/>
          <w:color w:val="000000" w:themeColor="text1"/>
        </w:rPr>
        <w:t>raz do warunków jego realizacji.</w:t>
      </w:r>
    </w:p>
    <w:p w14:paraId="40C9810B" w14:textId="2861E1F5" w:rsidR="001A0534" w:rsidRPr="00A15DE2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b/>
          <w:bCs/>
          <w:color w:val="000000" w:themeColor="text1"/>
        </w:rPr>
      </w:pPr>
      <w:r w:rsidRPr="00A15DE2">
        <w:rPr>
          <w:bCs/>
          <w:color w:val="000000" w:themeColor="text1"/>
        </w:rPr>
        <w:t>Wykonawca oświadcza, że dysponuje wystarczającymi środkami finansowymi, umiejętnościami technicznymi i doświadczeniem, osobami zdolnymi do wykonania Umowy, a także wyposażeniem niezbędnym do prawidłowej realizacji przedmiotu Umowy.</w:t>
      </w:r>
    </w:p>
    <w:p w14:paraId="0B286E43" w14:textId="77777777" w:rsidR="00202B97" w:rsidRPr="00A15DE2" w:rsidRDefault="00202B97" w:rsidP="00A15DE2">
      <w:pPr>
        <w:pStyle w:val="Tom1"/>
        <w:tabs>
          <w:tab w:val="left" w:pos="4962"/>
        </w:tabs>
        <w:ind w:left="284"/>
        <w:rPr>
          <w:color w:val="000000" w:themeColor="text1"/>
        </w:rPr>
      </w:pPr>
    </w:p>
    <w:p w14:paraId="0D684B01" w14:textId="77777777" w:rsidR="001A0534" w:rsidRPr="00A15DE2" w:rsidRDefault="001A0534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2</w:t>
      </w:r>
    </w:p>
    <w:p w14:paraId="2B9A7B42" w14:textId="19268BE0" w:rsidR="00E93D81" w:rsidRDefault="00AD44A2" w:rsidP="00A15DE2">
      <w:pPr>
        <w:pStyle w:val="Tekstpodstawowywcity"/>
        <w:ind w:left="284" w:hanging="284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1. </w:t>
      </w:r>
      <w:r w:rsidR="00E93D81" w:rsidRPr="00A15DE2">
        <w:rPr>
          <w:color w:val="000000" w:themeColor="text1"/>
          <w:szCs w:val="24"/>
        </w:rPr>
        <w:t>W zakres przedmiotu Umowy wchodzi w szczególności:</w:t>
      </w:r>
    </w:p>
    <w:p w14:paraId="2B98D60A" w14:textId="77777777" w:rsidR="00425484" w:rsidRPr="00A15DE2" w:rsidRDefault="00425484" w:rsidP="00A15DE2">
      <w:pPr>
        <w:pStyle w:val="Tekstpodstawowywcity"/>
        <w:ind w:left="284" w:hanging="284"/>
        <w:rPr>
          <w:color w:val="000000" w:themeColor="text1"/>
          <w:szCs w:val="24"/>
        </w:rPr>
      </w:pPr>
    </w:p>
    <w:p w14:paraId="5D75DCA8" w14:textId="19B503DB" w:rsidR="00FB6F51" w:rsidRPr="00433D62" w:rsidRDefault="00FB6F51">
      <w:pPr>
        <w:pStyle w:val="Akapitzlist"/>
        <w:tabs>
          <w:tab w:val="left" w:pos="4962"/>
        </w:tabs>
        <w:spacing w:after="0" w:line="240" w:lineRule="auto"/>
        <w:ind w:left="644"/>
        <w:jc w:val="both"/>
        <w:rPr>
          <w:rFonts w:ascii="Times New Roman" w:hAnsi="Times New Roman"/>
          <w:color w:val="000000" w:themeColor="text1"/>
          <w:u w:val="single"/>
        </w:rPr>
      </w:pPr>
      <w:r w:rsidRPr="00433D62">
        <w:rPr>
          <w:rFonts w:ascii="Times New Roman" w:hAnsi="Times New Roman"/>
          <w:color w:val="000000" w:themeColor="text1"/>
          <w:u w:val="single"/>
        </w:rPr>
        <w:t xml:space="preserve">Zadanie 1. </w:t>
      </w:r>
    </w:p>
    <w:p w14:paraId="01053E56" w14:textId="77777777" w:rsidR="00FB6F51" w:rsidRPr="00433D62" w:rsidRDefault="00FB6F51" w:rsidP="002B5AC0">
      <w:pPr>
        <w:pStyle w:val="Tekstpodstawowy"/>
        <w:widowControl w:val="0"/>
        <w:numPr>
          <w:ilvl w:val="0"/>
          <w:numId w:val="32"/>
        </w:numPr>
        <w:spacing w:line="240" w:lineRule="auto"/>
        <w:rPr>
          <w:rFonts w:eastAsia="SimSun"/>
          <w:szCs w:val="24"/>
          <w:lang w:eastAsia="hi-IN" w:bidi="hi-IN"/>
        </w:rPr>
      </w:pPr>
      <w:r w:rsidRPr="00433D62">
        <w:rPr>
          <w:rFonts w:eastAsia="SimSun"/>
          <w:szCs w:val="24"/>
          <w:lang w:eastAsia="hi-IN" w:bidi="hi-IN"/>
        </w:rPr>
        <w:t xml:space="preserve">Budowa kanału sanitarnego z rur kielichowych PVC-U klasy ,,S””, SN8  o średnicy </w:t>
      </w:r>
      <w:proofErr w:type="spellStart"/>
      <w:r w:rsidRPr="00433D62">
        <w:rPr>
          <w:rFonts w:eastAsia="SimSun"/>
          <w:szCs w:val="24"/>
          <w:lang w:eastAsia="hi-IN" w:bidi="hi-IN"/>
        </w:rPr>
        <w:t>Dn</w:t>
      </w:r>
      <w:proofErr w:type="spellEnd"/>
      <w:r w:rsidRPr="00433D62">
        <w:rPr>
          <w:rFonts w:eastAsia="SimSun"/>
          <w:szCs w:val="24"/>
          <w:lang w:eastAsia="hi-IN" w:bidi="hi-IN"/>
        </w:rPr>
        <w:t xml:space="preserve"> </w:t>
      </w:r>
      <w:r w:rsidRPr="00433D62">
        <w:rPr>
          <w:rFonts w:eastAsia="SimSun"/>
          <w:b/>
          <w:szCs w:val="24"/>
          <w:lang w:eastAsia="hi-IN" w:bidi="hi-IN"/>
        </w:rPr>
        <w:t>200</w:t>
      </w:r>
      <w:r w:rsidRPr="00433D62">
        <w:rPr>
          <w:rFonts w:eastAsia="SimSun"/>
          <w:szCs w:val="24"/>
          <w:lang w:eastAsia="hi-IN" w:bidi="hi-IN"/>
        </w:rPr>
        <w:t>mm, L=</w:t>
      </w:r>
      <w:r w:rsidRPr="00433D62">
        <w:rPr>
          <w:rFonts w:eastAsia="SimSun"/>
          <w:b/>
          <w:szCs w:val="24"/>
          <w:lang w:eastAsia="hi-IN" w:bidi="hi-IN"/>
        </w:rPr>
        <w:t>41,9m</w:t>
      </w:r>
      <w:r w:rsidRPr="00433D62">
        <w:rPr>
          <w:rFonts w:eastAsia="SimSun"/>
          <w:szCs w:val="24"/>
          <w:lang w:eastAsia="hi-IN" w:bidi="hi-IN"/>
        </w:rPr>
        <w:t xml:space="preserve"> (S2-S4) oraz o średnicy </w:t>
      </w:r>
      <w:proofErr w:type="spellStart"/>
      <w:r w:rsidRPr="00433D62">
        <w:rPr>
          <w:rFonts w:eastAsia="SimSun"/>
          <w:szCs w:val="24"/>
          <w:lang w:eastAsia="hi-IN" w:bidi="hi-IN"/>
        </w:rPr>
        <w:t>Dn</w:t>
      </w:r>
      <w:proofErr w:type="spellEnd"/>
      <w:r w:rsidRPr="00433D62">
        <w:rPr>
          <w:rFonts w:eastAsia="SimSun"/>
          <w:szCs w:val="24"/>
          <w:lang w:eastAsia="hi-IN" w:bidi="hi-IN"/>
        </w:rPr>
        <w:t xml:space="preserve"> </w:t>
      </w:r>
      <w:r w:rsidRPr="00433D62">
        <w:rPr>
          <w:rFonts w:eastAsia="SimSun"/>
          <w:b/>
          <w:szCs w:val="24"/>
          <w:lang w:eastAsia="hi-IN" w:bidi="hi-IN"/>
        </w:rPr>
        <w:t>160</w:t>
      </w:r>
      <w:r w:rsidRPr="00433D62">
        <w:rPr>
          <w:rFonts w:eastAsia="SimSun"/>
          <w:szCs w:val="24"/>
          <w:lang w:eastAsia="hi-IN" w:bidi="hi-IN"/>
        </w:rPr>
        <w:t>mm L=</w:t>
      </w:r>
      <w:r w:rsidRPr="00433D62">
        <w:rPr>
          <w:rFonts w:eastAsia="SimSun"/>
          <w:b/>
          <w:szCs w:val="24"/>
          <w:lang w:eastAsia="hi-IN" w:bidi="hi-IN"/>
        </w:rPr>
        <w:t>2,5m</w:t>
      </w:r>
      <w:r w:rsidRPr="00433D62">
        <w:rPr>
          <w:rFonts w:eastAsia="SimSun"/>
          <w:szCs w:val="24"/>
          <w:lang w:eastAsia="hi-IN" w:bidi="hi-IN"/>
        </w:rPr>
        <w:t xml:space="preserve">, w działce drogowej nr 16/2 stanowiącej drogę boczną od ul. </w:t>
      </w:r>
      <w:r w:rsidRPr="002B5AC0">
        <w:rPr>
          <w:rFonts w:eastAsia="SimSun"/>
          <w:b/>
          <w:szCs w:val="24"/>
          <w:lang w:eastAsia="hi-IN" w:bidi="hi-IN"/>
        </w:rPr>
        <w:t>Jagiellońskiej</w:t>
      </w:r>
      <w:r w:rsidRPr="00433D62">
        <w:rPr>
          <w:rFonts w:eastAsia="SimSun"/>
          <w:szCs w:val="24"/>
          <w:lang w:eastAsia="hi-IN" w:bidi="hi-IN"/>
        </w:rPr>
        <w:t xml:space="preserve">  w Ząbkach.</w:t>
      </w:r>
    </w:p>
    <w:p w14:paraId="41352D0D" w14:textId="204335AC" w:rsidR="00FB6F51" w:rsidRPr="00433D62" w:rsidRDefault="00FB6F51" w:rsidP="002B5AC0">
      <w:pPr>
        <w:widowControl w:val="0"/>
        <w:numPr>
          <w:ilvl w:val="0"/>
          <w:numId w:val="32"/>
        </w:numPr>
        <w:jc w:val="both"/>
      </w:pPr>
      <w:r w:rsidRPr="00433D62">
        <w:lastRenderedPageBreak/>
        <w:t xml:space="preserve">Włączenie projektowanego kanału wykonać do  istniejącej studni S2 </w:t>
      </w:r>
      <w:r w:rsidRPr="002B5AC0">
        <w:t></w:t>
      </w:r>
      <w:r w:rsidRPr="00433D62">
        <w:t xml:space="preserve"> 425mm (Rz. 89,90 / 87,63),  wybudowanej poza nawierzchnią asfaltową ul. Jagiellońskiej.</w:t>
      </w:r>
    </w:p>
    <w:p w14:paraId="300E3453" w14:textId="77777777" w:rsidR="00FB6F51" w:rsidRPr="00433D62" w:rsidRDefault="00FB6F51" w:rsidP="002B5AC0">
      <w:pPr>
        <w:widowControl w:val="0"/>
        <w:numPr>
          <w:ilvl w:val="0"/>
          <w:numId w:val="32"/>
        </w:numPr>
        <w:jc w:val="both"/>
      </w:pPr>
      <w:r w:rsidRPr="00433D62">
        <w:t>Uzbrojenie  kanału sanitarnego stanowią dwie studzienki kanalizacyjne PCV (S3 h=2,35m i S4 h=2,14m), z betonowym pierścieniem odciążającym i włazem D400.</w:t>
      </w:r>
    </w:p>
    <w:p w14:paraId="2BFA28F9" w14:textId="77777777" w:rsidR="00FB6F51" w:rsidRDefault="00FB6F51" w:rsidP="002B5AC0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bCs/>
        </w:rPr>
      </w:pPr>
      <w:r w:rsidRPr="00433D62">
        <w:t xml:space="preserve">Prace  należy realizować w wykopie otwartym, szalowanym. </w:t>
      </w:r>
      <w:r w:rsidRPr="00433D62">
        <w:rPr>
          <w:bCs/>
        </w:rPr>
        <w:t>Na całej długości kanału</w:t>
      </w:r>
      <w:r w:rsidRPr="00433D62">
        <w:rPr>
          <w:b/>
          <w:bCs/>
        </w:rPr>
        <w:t xml:space="preserve"> </w:t>
      </w:r>
      <w:r w:rsidRPr="00433D62">
        <w:rPr>
          <w:bCs/>
        </w:rPr>
        <w:t>należy odtworzyć nawierzchnię.</w:t>
      </w:r>
    </w:p>
    <w:p w14:paraId="0C01A9EA" w14:textId="77777777" w:rsidR="002B5AC0" w:rsidRPr="00433D62" w:rsidRDefault="002B5AC0" w:rsidP="001A46F8">
      <w:pPr>
        <w:widowControl w:val="0"/>
        <w:autoSpaceDE w:val="0"/>
        <w:autoSpaceDN w:val="0"/>
        <w:adjustRightInd w:val="0"/>
        <w:ind w:left="644"/>
        <w:jc w:val="both"/>
        <w:rPr>
          <w:bCs/>
        </w:rPr>
      </w:pPr>
    </w:p>
    <w:p w14:paraId="71DBCA04" w14:textId="762098FD" w:rsidR="001B1E88" w:rsidRPr="00433D62" w:rsidRDefault="001B1E88" w:rsidP="002B5AC0">
      <w:pPr>
        <w:widowControl w:val="0"/>
        <w:autoSpaceDE w:val="0"/>
        <w:autoSpaceDN w:val="0"/>
        <w:adjustRightInd w:val="0"/>
        <w:ind w:left="644"/>
        <w:jc w:val="both"/>
        <w:rPr>
          <w:bCs/>
          <w:u w:val="single"/>
        </w:rPr>
      </w:pPr>
      <w:r w:rsidRPr="00433D62">
        <w:rPr>
          <w:bCs/>
          <w:u w:val="single"/>
        </w:rPr>
        <w:t>Zadanie 2</w:t>
      </w:r>
    </w:p>
    <w:p w14:paraId="36A7ED48" w14:textId="13673D9F" w:rsidR="001B1E88" w:rsidRPr="00433D62" w:rsidRDefault="001B1E88" w:rsidP="002B5AC0">
      <w:pPr>
        <w:pStyle w:val="Tekstpodstawowy"/>
        <w:widowControl w:val="0"/>
        <w:numPr>
          <w:ilvl w:val="0"/>
          <w:numId w:val="47"/>
        </w:numPr>
        <w:spacing w:line="240" w:lineRule="auto"/>
        <w:rPr>
          <w:rFonts w:eastAsia="SimSun"/>
          <w:szCs w:val="24"/>
          <w:lang w:eastAsia="hi-IN" w:bidi="hi-IN"/>
        </w:rPr>
      </w:pPr>
      <w:r w:rsidRPr="00433D62">
        <w:rPr>
          <w:rFonts w:eastAsia="SimSun"/>
          <w:szCs w:val="24"/>
          <w:lang w:eastAsia="hi-IN" w:bidi="hi-IN"/>
        </w:rPr>
        <w:t xml:space="preserve">Budowa kanału sanitarnego z rur kielichowych PVC-U klasy ,,S””, SN8  o średnicy </w:t>
      </w:r>
      <w:proofErr w:type="spellStart"/>
      <w:r w:rsidRPr="00433D62">
        <w:rPr>
          <w:rFonts w:eastAsia="SimSun"/>
          <w:szCs w:val="24"/>
          <w:lang w:eastAsia="hi-IN" w:bidi="hi-IN"/>
        </w:rPr>
        <w:t>Dn</w:t>
      </w:r>
      <w:proofErr w:type="spellEnd"/>
      <w:r w:rsidRPr="00433D62">
        <w:rPr>
          <w:rFonts w:eastAsia="SimSun"/>
          <w:szCs w:val="24"/>
          <w:lang w:eastAsia="hi-IN" w:bidi="hi-IN"/>
        </w:rPr>
        <w:t xml:space="preserve"> 200mm, L=66,0m (S2-S4) oraz 4 odcinków bocznych z rur PCV o średnicy </w:t>
      </w:r>
      <w:proofErr w:type="spellStart"/>
      <w:r w:rsidRPr="00433D62">
        <w:rPr>
          <w:rFonts w:eastAsia="SimSun"/>
          <w:szCs w:val="24"/>
          <w:lang w:eastAsia="hi-IN" w:bidi="hi-IN"/>
        </w:rPr>
        <w:t>Dn</w:t>
      </w:r>
      <w:proofErr w:type="spellEnd"/>
      <w:r w:rsidRPr="00433D62">
        <w:rPr>
          <w:rFonts w:eastAsia="SimSun"/>
          <w:szCs w:val="24"/>
          <w:lang w:eastAsia="hi-IN" w:bidi="hi-IN"/>
        </w:rPr>
        <w:t xml:space="preserve"> 160mm o łącznej długości L=17,0m, w działce drogowej nr 69 stanowiącej drogę boczną od ul. </w:t>
      </w:r>
      <w:r w:rsidR="00425484" w:rsidRPr="002B5AC0">
        <w:rPr>
          <w:rFonts w:eastAsia="SimSun"/>
          <w:b/>
          <w:szCs w:val="24"/>
          <w:lang w:eastAsia="hi-IN" w:bidi="hi-IN"/>
        </w:rPr>
        <w:t>Gdyńskiej</w:t>
      </w:r>
      <w:r w:rsidRPr="002B5AC0">
        <w:rPr>
          <w:rFonts w:eastAsia="SimSun"/>
          <w:b/>
          <w:szCs w:val="24"/>
          <w:lang w:eastAsia="hi-IN" w:bidi="hi-IN"/>
        </w:rPr>
        <w:t xml:space="preserve"> </w:t>
      </w:r>
      <w:r w:rsidRPr="00433D62">
        <w:rPr>
          <w:rFonts w:eastAsia="SimSun"/>
          <w:szCs w:val="24"/>
          <w:lang w:eastAsia="hi-IN" w:bidi="hi-IN"/>
        </w:rPr>
        <w:t xml:space="preserve"> w Ząbkach oraz działce nr 70/1 obręb 03-06 w Ząbkach.</w:t>
      </w:r>
    </w:p>
    <w:p w14:paraId="6346AC96" w14:textId="5DF23E00" w:rsidR="001B1E88" w:rsidRPr="00433D62" w:rsidRDefault="001B1E88" w:rsidP="002B5AC0">
      <w:pPr>
        <w:widowControl w:val="0"/>
        <w:numPr>
          <w:ilvl w:val="0"/>
          <w:numId w:val="47"/>
        </w:numPr>
        <w:jc w:val="both"/>
      </w:pPr>
      <w:r w:rsidRPr="00433D62">
        <w:t xml:space="preserve">Włączenie projektowanego kanału wykonać do  istniejącej studni </w:t>
      </w:r>
      <w:r w:rsidRPr="002B5AC0">
        <w:t></w:t>
      </w:r>
      <w:r w:rsidRPr="00433D62">
        <w:t>425mm  (Rz. 89,55 / 87,70), w ul. Gdyńskiej z nawierzchni</w:t>
      </w:r>
      <w:r w:rsidR="00425484" w:rsidRPr="00433D62">
        <w:t>ą</w:t>
      </w:r>
      <w:r w:rsidRPr="00433D62">
        <w:t xml:space="preserve"> z kostki brukowej (działka nr 2/4).</w:t>
      </w:r>
    </w:p>
    <w:p w14:paraId="2957D0A2" w14:textId="1E34BB35" w:rsidR="001B1E88" w:rsidRDefault="001B1E88" w:rsidP="002B5AC0">
      <w:pPr>
        <w:widowControl w:val="0"/>
        <w:numPr>
          <w:ilvl w:val="0"/>
          <w:numId w:val="47"/>
        </w:numPr>
        <w:jc w:val="both"/>
      </w:pPr>
      <w:r w:rsidRPr="00433D62">
        <w:t xml:space="preserve">Uzbrojenie  kanału sanitarnego stanowią dwie studzienki kanalizacyjne PCV </w:t>
      </w:r>
      <w:r w:rsidR="002B5AC0" w:rsidRPr="002B5AC0">
        <w:rPr>
          <w:rFonts w:ascii="Symbol" w:hAnsi="Symbol"/>
        </w:rPr>
        <w:t></w:t>
      </w:r>
      <w:r w:rsidR="002B5AC0">
        <w:t xml:space="preserve"> </w:t>
      </w:r>
      <w:r w:rsidRPr="00433D62">
        <w:t>425mm (S</w:t>
      </w:r>
      <w:r w:rsidR="00425484" w:rsidRPr="00433D62">
        <w:t>i</w:t>
      </w:r>
      <w:r w:rsidRPr="00433D62">
        <w:t>1 h=1,84m i S</w:t>
      </w:r>
      <w:r w:rsidR="00425484" w:rsidRPr="00433D62">
        <w:t>i</w:t>
      </w:r>
      <w:r w:rsidRPr="00433D62">
        <w:t>2 h=1,52m) oraz studnia betonowej</w:t>
      </w:r>
      <w:r w:rsidR="00224E1A" w:rsidRPr="00433D62">
        <w:t xml:space="preserve"> 1200</w:t>
      </w:r>
      <w:r w:rsidRPr="00433D62">
        <w:t>mm (S1 h=1,50m)</w:t>
      </w:r>
    </w:p>
    <w:p w14:paraId="31E0F571" w14:textId="77777777" w:rsidR="002B5AC0" w:rsidRPr="002B5AC0" w:rsidRDefault="002B5AC0" w:rsidP="002B5AC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2B5AC0">
        <w:rPr>
          <w:sz w:val="22"/>
          <w:szCs w:val="22"/>
        </w:rPr>
        <w:t>Usunięcie kolizji wysokościowej z dwoma przyłączami wodociągowymi z rur PE 40mm oraz jednym z rur PE 50mm, poprzez zagłębienie istniejących przyłączy na odcinku około 1 metra, poprzez zastosowanie kolan.</w:t>
      </w:r>
    </w:p>
    <w:p w14:paraId="28EB9E09" w14:textId="77777777" w:rsidR="001B1E88" w:rsidRPr="00433D62" w:rsidRDefault="001B1E88" w:rsidP="002B5AC0">
      <w:pPr>
        <w:widowControl w:val="0"/>
        <w:numPr>
          <w:ilvl w:val="0"/>
          <w:numId w:val="47"/>
        </w:numPr>
        <w:autoSpaceDE w:val="0"/>
        <w:autoSpaceDN w:val="0"/>
        <w:adjustRightInd w:val="0"/>
        <w:jc w:val="both"/>
        <w:rPr>
          <w:bCs/>
        </w:rPr>
      </w:pPr>
      <w:r w:rsidRPr="00433D62">
        <w:t xml:space="preserve">Prace  należy realizować w wykopie otwartym, szalowanym. </w:t>
      </w:r>
      <w:r w:rsidRPr="00433D62">
        <w:rPr>
          <w:bCs/>
        </w:rPr>
        <w:t>Na całej długości kanału należy odtworzyć nawierzchnię.</w:t>
      </w:r>
    </w:p>
    <w:p w14:paraId="2FBC22FF" w14:textId="1D13E0F3" w:rsidR="00A15DE2" w:rsidRPr="00A15DE2" w:rsidRDefault="00A15DE2" w:rsidP="00A15DE2">
      <w:pPr>
        <w:pStyle w:val="Akapitzlist"/>
        <w:numPr>
          <w:ilvl w:val="0"/>
          <w:numId w:val="33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A15DE2">
        <w:rPr>
          <w:rFonts w:ascii="Times New Roman" w:hAnsi="Times New Roman"/>
          <w:color w:val="000000" w:themeColor="text1"/>
          <w:lang w:eastAsia="pl-PL"/>
        </w:rPr>
        <w:t>Dla rozprężenia przewodu tłocznego zastosować w studni połączeniowej deflektor. Prace  należy realizować w wykopie otwartym, szalowanym. Na całej długości kanału należy odtworzyć nawierzchnię.</w:t>
      </w:r>
    </w:p>
    <w:p w14:paraId="2D440BAF" w14:textId="569A628C" w:rsidR="00932DCB" w:rsidRPr="00A15DE2" w:rsidRDefault="0002436F" w:rsidP="00A15DE2">
      <w:pPr>
        <w:pStyle w:val="Akapitzlist"/>
        <w:numPr>
          <w:ilvl w:val="0"/>
          <w:numId w:val="33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A15DE2">
        <w:rPr>
          <w:rFonts w:ascii="Times New Roman" w:hAnsi="Times New Roman"/>
          <w:color w:val="000000" w:themeColor="text1"/>
          <w:lang w:eastAsia="pl-PL"/>
        </w:rPr>
        <w:t xml:space="preserve">Po wykonaniu przedmiotu Umowy Wykonawca wykona dokumentację powykonawczą </w:t>
      </w:r>
      <w:r w:rsidR="0060722C" w:rsidRPr="00A15DE2">
        <w:rPr>
          <w:rFonts w:ascii="Times New Roman" w:hAnsi="Times New Roman"/>
          <w:color w:val="000000" w:themeColor="text1"/>
          <w:lang w:eastAsia="pl-PL"/>
        </w:rPr>
        <w:br/>
      </w:r>
      <w:r w:rsidRPr="00A15DE2">
        <w:rPr>
          <w:rFonts w:ascii="Times New Roman" w:hAnsi="Times New Roman"/>
          <w:color w:val="000000" w:themeColor="text1"/>
          <w:lang w:eastAsia="pl-PL"/>
        </w:rPr>
        <w:t xml:space="preserve">i wyda ją wraz z przedmiotem Umowy Zamawiającemu. </w:t>
      </w:r>
      <w:r w:rsidR="00E93D81" w:rsidRPr="00A15DE2">
        <w:rPr>
          <w:rFonts w:ascii="Times New Roman" w:hAnsi="Times New Roman"/>
          <w:color w:val="000000" w:themeColor="text1"/>
        </w:rPr>
        <w:t xml:space="preserve"> </w:t>
      </w:r>
    </w:p>
    <w:p w14:paraId="5EF02CC1" w14:textId="77777777" w:rsidR="00E93D81" w:rsidRPr="00A15DE2" w:rsidRDefault="00E93D81" w:rsidP="00A15DE2">
      <w:pPr>
        <w:pStyle w:val="Akapitzlist"/>
        <w:tabs>
          <w:tab w:val="left" w:pos="4962"/>
        </w:tabs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lang w:eastAsia="pl-PL"/>
        </w:rPr>
      </w:pPr>
    </w:p>
    <w:p w14:paraId="6A10E1BF" w14:textId="77777777" w:rsidR="001A0534" w:rsidRPr="00A15DE2" w:rsidRDefault="001A0534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3</w:t>
      </w:r>
    </w:p>
    <w:p w14:paraId="3DE644AF" w14:textId="0EA0AE35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>Przedmiot Umowy wykonany zostanie w terminie 120 dni od dnia zawarcia Umowy.</w:t>
      </w:r>
    </w:p>
    <w:p w14:paraId="2E786DC3" w14:textId="77777777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t xml:space="preserve">W terminie 7 dni od dnia zawarcia Umowy Wykonawca </w:t>
      </w:r>
      <w:r w:rsidRPr="00A15DE2">
        <w:rPr>
          <w:lang w:eastAsia="pl-PL"/>
        </w:rPr>
        <w:t>dostarczy Zamawiającemu szczegółowy harmonogram rzeczowo-finansowy wykonywania przedmiotu Umowy, zwany dalej „Harmonogramem”, który będzie określał szczegółowo zakresy prac przewidzianych do wykonania i do oddania Zamawiającemu</w:t>
      </w:r>
      <w:r w:rsidRPr="00A15DE2">
        <w:rPr>
          <w:bCs/>
          <w:noProof/>
          <w:kern w:val="1"/>
        </w:rPr>
        <w:t xml:space="preserve"> </w:t>
      </w:r>
      <w:r w:rsidRPr="00A15DE2">
        <w:rPr>
          <w:lang w:eastAsia="pl-PL"/>
        </w:rPr>
        <w:t>w danym okresie wykonywania przedmiotu Umowy oraz wartość prac objętych danym zakresem</w:t>
      </w:r>
      <w:r w:rsidRPr="00A15DE2">
        <w:rPr>
          <w:bCs/>
          <w:noProof/>
          <w:kern w:val="1"/>
        </w:rPr>
        <w:t>.</w:t>
      </w:r>
    </w:p>
    <w:p w14:paraId="3C6E5A4D" w14:textId="5D17A23D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 xml:space="preserve">W terminie 7 dni od dnia dostarczenia Harmonogramu, Zamawiający dokona jego zatwierdzenia bez zmian albo wprowadzi do niego zmiany, które będą wiązały Wykonawcę oraz poinformuje pisemnie Wykonawcę o zatwierdzeniu albo wprowadzonych zmianach Harmonogramu. Harmonogram, po jego zatwierdzeniu przez Zamawiającego, stanowi </w:t>
      </w:r>
      <w:r w:rsidRPr="00A15DE2">
        <w:t>część składową Umowy.</w:t>
      </w:r>
      <w:r w:rsidRPr="00A15DE2">
        <w:rPr>
          <w:b/>
          <w:bCs/>
        </w:rPr>
        <w:t xml:space="preserve"> </w:t>
      </w:r>
    </w:p>
    <w:p w14:paraId="4AAE26F7" w14:textId="708AFE48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>Zamawiający dopuszcza zmianę Harmonogramu w trakcie wykonywania przedmiotu Umowy pod warunkiem zachowania terminu wykonania przedmiotu Umowy, o którym mowa w ust. 1. Zmiana Harmonogramu wymaga jej uzgodnienia z Zamawiającym.</w:t>
      </w:r>
    </w:p>
    <w:p w14:paraId="6CDA8147" w14:textId="77777777" w:rsidR="00A67223" w:rsidRPr="00A15DE2" w:rsidRDefault="00A67223" w:rsidP="00A15DE2">
      <w:pPr>
        <w:pStyle w:val="Tom1"/>
        <w:jc w:val="left"/>
        <w:rPr>
          <w:color w:val="000000" w:themeColor="text1"/>
        </w:rPr>
      </w:pPr>
    </w:p>
    <w:p w14:paraId="00B9937E" w14:textId="77777777" w:rsidR="001A0534" w:rsidRPr="00A15DE2" w:rsidRDefault="001A0534" w:rsidP="00A15DE2">
      <w:pPr>
        <w:pStyle w:val="Tom1"/>
        <w:rPr>
          <w:color w:val="000000" w:themeColor="text1"/>
        </w:rPr>
      </w:pPr>
      <w:r w:rsidRPr="00A15DE2">
        <w:rPr>
          <w:color w:val="000000" w:themeColor="text1"/>
        </w:rPr>
        <w:t>§ 4</w:t>
      </w:r>
    </w:p>
    <w:p w14:paraId="21F54D6E" w14:textId="40B5C237" w:rsidR="00FC770A" w:rsidRPr="002B5AC0" w:rsidRDefault="00DD1591" w:rsidP="00A15DE2">
      <w:pPr>
        <w:pStyle w:val="Tom1"/>
        <w:numPr>
          <w:ilvl w:val="0"/>
          <w:numId w:val="4"/>
        </w:numPr>
        <w:tabs>
          <w:tab w:val="clear" w:pos="0"/>
          <w:tab w:val="clear" w:pos="720"/>
        </w:tabs>
        <w:ind w:left="284" w:hanging="284"/>
        <w:jc w:val="both"/>
        <w:rPr>
          <w:b w:val="0"/>
          <w:color w:val="000000" w:themeColor="text1"/>
        </w:rPr>
      </w:pPr>
      <w:r w:rsidRPr="00A15DE2">
        <w:rPr>
          <w:b w:val="0"/>
          <w:lang w:eastAsia="pl-PL"/>
        </w:rPr>
        <w:t>Za</w:t>
      </w:r>
      <w:r w:rsidR="00224E1A">
        <w:rPr>
          <w:b w:val="0"/>
          <w:lang w:eastAsia="pl-PL"/>
        </w:rPr>
        <w:t xml:space="preserve"> </w:t>
      </w:r>
      <w:r w:rsidRPr="00A15DE2">
        <w:rPr>
          <w:b w:val="0"/>
          <w:lang w:eastAsia="pl-PL"/>
        </w:rPr>
        <w:t xml:space="preserve">należyte wykonanie przedmiotu Umowy Wykonawcy zapłacone zostanie </w:t>
      </w:r>
      <w:r w:rsidR="00E32990">
        <w:rPr>
          <w:b w:val="0"/>
          <w:lang w:eastAsia="pl-PL"/>
        </w:rPr>
        <w:t xml:space="preserve">łącznie </w:t>
      </w:r>
      <w:r w:rsidRPr="00A15DE2">
        <w:rPr>
          <w:b w:val="0"/>
          <w:lang w:eastAsia="pl-PL"/>
        </w:rPr>
        <w:t>wynagrodzenie ryczałtowe w rozumieniu art. 632 ustawy z dnia 23 kwietnia 1964 r. Kodeks cywilny, w</w:t>
      </w:r>
      <w:r w:rsidR="00224E1A">
        <w:rPr>
          <w:b w:val="0"/>
          <w:lang w:eastAsia="pl-PL"/>
        </w:rPr>
        <w:t xml:space="preserve"> </w:t>
      </w:r>
      <w:r w:rsidRPr="00A15DE2">
        <w:rPr>
          <w:b w:val="0"/>
          <w:lang w:eastAsia="pl-PL"/>
        </w:rPr>
        <w:t>wysokości: ...</w:t>
      </w:r>
      <w:r w:rsidR="00224E1A">
        <w:rPr>
          <w:b w:val="0"/>
          <w:lang w:eastAsia="pl-PL"/>
        </w:rPr>
        <w:t xml:space="preserve"> </w:t>
      </w:r>
      <w:r w:rsidRPr="00A15DE2">
        <w:rPr>
          <w:b w:val="0"/>
          <w:lang w:eastAsia="pl-PL"/>
        </w:rPr>
        <w:t>zł (słownie: ...)</w:t>
      </w:r>
      <w:r w:rsidR="00FC770A">
        <w:rPr>
          <w:b w:val="0"/>
          <w:lang w:eastAsia="pl-PL"/>
        </w:rPr>
        <w:t xml:space="preserve"> brutto, przy czym za:</w:t>
      </w:r>
    </w:p>
    <w:p w14:paraId="4363C15A" w14:textId="3F0E3DE7" w:rsidR="00DD1591" w:rsidRDefault="00FC770A" w:rsidP="00FC770A">
      <w:pPr>
        <w:pStyle w:val="Tom1"/>
        <w:tabs>
          <w:tab w:val="clear" w:pos="0"/>
        </w:tabs>
        <w:ind w:left="284"/>
        <w:jc w:val="both"/>
        <w:rPr>
          <w:b w:val="0"/>
          <w:lang w:eastAsia="pl-PL"/>
        </w:rPr>
      </w:pPr>
      <w:r>
        <w:rPr>
          <w:b w:val="0"/>
          <w:lang w:eastAsia="pl-PL"/>
        </w:rPr>
        <w:t xml:space="preserve">Zadanie 1…………………..zł (słownie…………………) </w:t>
      </w:r>
      <w:r w:rsidR="005C1183">
        <w:rPr>
          <w:b w:val="0"/>
          <w:lang w:eastAsia="pl-PL"/>
        </w:rPr>
        <w:t>brutto</w:t>
      </w:r>
      <w:r>
        <w:rPr>
          <w:b w:val="0"/>
          <w:lang w:eastAsia="pl-PL"/>
        </w:rPr>
        <w:t>,</w:t>
      </w:r>
    </w:p>
    <w:p w14:paraId="02CA83D8" w14:textId="06C5661A" w:rsidR="00FC770A" w:rsidRPr="00A15DE2" w:rsidRDefault="00FC770A" w:rsidP="002B5AC0">
      <w:pPr>
        <w:pStyle w:val="Tom1"/>
        <w:tabs>
          <w:tab w:val="clear" w:pos="0"/>
        </w:tabs>
        <w:ind w:left="284"/>
        <w:jc w:val="both"/>
        <w:rPr>
          <w:b w:val="0"/>
          <w:color w:val="000000" w:themeColor="text1"/>
        </w:rPr>
      </w:pPr>
      <w:r>
        <w:rPr>
          <w:b w:val="0"/>
          <w:lang w:eastAsia="pl-PL"/>
        </w:rPr>
        <w:t>Zadanie 2…………………..zł (słownie…………………) brutto.</w:t>
      </w:r>
    </w:p>
    <w:p w14:paraId="6C427A9A" w14:textId="77777777" w:rsidR="00495463" w:rsidRPr="00A15DE2" w:rsidRDefault="00495463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lastRenderedPageBreak/>
        <w:t xml:space="preserve">Wynagrodzenie jest niezmienne i w jego ramach Wykonawca zobowiązany jest do wykonania wszystkich czynności niezbędnych do prawidłowego wykonania Umowy – bez względu na to, czy czynności te zostały wprost określone w Umowie, czy nie. </w:t>
      </w:r>
    </w:p>
    <w:p w14:paraId="1A0B3FF7" w14:textId="77777777" w:rsidR="00DD1591" w:rsidRPr="00A15DE2" w:rsidRDefault="00495463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Wynagrodzenie za przeniesienie majątkowych praw autorskich wraz z zezwoleniem na wykonywanie autorskich praw zależnych oraz przeniesieniem własności nośników utworów mieści się odpowiednio w w</w:t>
      </w:r>
      <w:r w:rsidR="00DD1591" w:rsidRPr="00A15DE2">
        <w:rPr>
          <w:rFonts w:ascii="Times New Roman" w:hAnsi="Times New Roman"/>
          <w:color w:val="000000" w:themeColor="text1"/>
        </w:rPr>
        <w:t>ynagrodzeniu wskazanym w ust. 1.</w:t>
      </w:r>
    </w:p>
    <w:p w14:paraId="30E0EEC2" w14:textId="2DA14468" w:rsidR="00DD1591" w:rsidRPr="00A15DE2" w:rsidRDefault="00DD1591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</w:rPr>
        <w:t>Wykonawca nie może</w:t>
      </w:r>
      <w:r w:rsidRPr="00A15DE2">
        <w:rPr>
          <w:rFonts w:ascii="Times New Roman" w:hAnsi="Times New Roman"/>
          <w:lang w:eastAsia="pl-PL"/>
        </w:rPr>
        <w:t xml:space="preserve"> </w:t>
      </w:r>
      <w:r w:rsidRPr="00A15DE2">
        <w:rPr>
          <w:rFonts w:ascii="Times New Roman" w:hAnsi="Times New Roman"/>
        </w:rPr>
        <w:t>bez pisemnej – pod rygorem nieważności – i uprzedniej zgody Zamawiającego przenieść wierzytelności wynikającej z Umowy na osobę trzecią.</w:t>
      </w:r>
    </w:p>
    <w:p w14:paraId="4A20BB81" w14:textId="77777777" w:rsidR="001A0534" w:rsidRPr="00A15DE2" w:rsidRDefault="001A0534" w:rsidP="00A15DE2">
      <w:pPr>
        <w:pStyle w:val="Tom1"/>
        <w:tabs>
          <w:tab w:val="left" w:pos="4962"/>
        </w:tabs>
        <w:ind w:left="284" w:hanging="284"/>
        <w:rPr>
          <w:color w:val="000000" w:themeColor="text1"/>
        </w:rPr>
      </w:pPr>
      <w:bookmarkStart w:id="1" w:name="_Hlk53735571"/>
      <w:r w:rsidRPr="00A15DE2">
        <w:rPr>
          <w:color w:val="000000" w:themeColor="text1"/>
        </w:rPr>
        <w:t>§ 5</w:t>
      </w:r>
    </w:p>
    <w:bookmarkEnd w:id="1"/>
    <w:p w14:paraId="49C277B9" w14:textId="77777777" w:rsidR="00DD1591" w:rsidRPr="00A15DE2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Times New Roman" w:hAnsi="Times New Roman"/>
          <w:lang w:eastAsia="pl-PL"/>
        </w:rPr>
        <w:t xml:space="preserve">Rozliczenie za wykonany przedmiot Umowy odbędzie się na podstawie faktur częściowych (wystawianych nie częściej niż raz na miesiąc), określonych w Harmonogramie, o którym mowa w § 3 oraz na podstawie faktury końcowej, wystawionej po wykonaniu i odbiorze całości przedmiotu Umowy, z zastrzeżeniem ust. 2. </w:t>
      </w:r>
    </w:p>
    <w:p w14:paraId="0B7E2102" w14:textId="20698AE1" w:rsidR="00DD1591" w:rsidRPr="00A15DE2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Times New Roman" w:hAnsi="Times New Roman"/>
          <w:lang w:eastAsia="pl-PL"/>
        </w:rPr>
        <w:t>Wysokość wynagrodzenia określonego na fakturach częściowych nie przekroczy 80%, a na fakturze końcowej nie będzie mniejsza niż 20% wy</w:t>
      </w:r>
      <w:r w:rsidR="00053370" w:rsidRPr="00A15DE2">
        <w:rPr>
          <w:rFonts w:ascii="Times New Roman" w:eastAsia="Times New Roman" w:hAnsi="Times New Roman"/>
          <w:lang w:eastAsia="pl-PL"/>
        </w:rPr>
        <w:t>nagrodzenia, o którym mowa w § 4</w:t>
      </w:r>
      <w:r w:rsidRPr="00A15DE2">
        <w:rPr>
          <w:rFonts w:ascii="Times New Roman" w:eastAsia="Times New Roman" w:hAnsi="Times New Roman"/>
          <w:lang w:eastAsia="pl-PL"/>
        </w:rPr>
        <w:t xml:space="preserve"> ust. 1</w:t>
      </w:r>
      <w:r w:rsidR="005C1183">
        <w:rPr>
          <w:rFonts w:ascii="Times New Roman" w:eastAsia="Times New Roman" w:hAnsi="Times New Roman"/>
          <w:lang w:eastAsia="pl-PL"/>
        </w:rPr>
        <w:t xml:space="preserve"> dla danego Zadania.</w:t>
      </w:r>
    </w:p>
    <w:p w14:paraId="5A2D69E9" w14:textId="00C4F09E" w:rsidR="00DD1591" w:rsidRPr="00A15DE2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Times New Roman" w:hAnsi="Times New Roman"/>
          <w:lang w:eastAsia="pl-PL"/>
        </w:rPr>
        <w:t>Podstawą do wystawienia faktur częściowych jest łączne spełnienie następujących warunków:</w:t>
      </w:r>
    </w:p>
    <w:p w14:paraId="7265A7E7" w14:textId="77777777" w:rsidR="00DD1591" w:rsidRPr="00A15DE2" w:rsidRDefault="00DD1591" w:rsidP="00A15DE2">
      <w:pPr>
        <w:numPr>
          <w:ilvl w:val="0"/>
          <w:numId w:val="39"/>
        </w:numPr>
        <w:suppressAutoHyphens w:val="0"/>
        <w:autoSpaceDE w:val="0"/>
        <w:autoSpaceDN w:val="0"/>
        <w:adjustRightInd w:val="0"/>
        <w:ind w:left="709"/>
        <w:jc w:val="both"/>
        <w:rPr>
          <w:lang w:eastAsia="pl-PL"/>
        </w:rPr>
      </w:pPr>
      <w:r w:rsidRPr="00A15DE2">
        <w:rPr>
          <w:lang w:eastAsia="pl-PL"/>
        </w:rPr>
        <w:t>podpisanie przez Strony protokołu odbioru częściowego, stwierdzającego wykonanie przedmiotu Umowy zgodnie z Umową i zasadami wiedzy technicznej oraz bez wad istotnych;</w:t>
      </w:r>
    </w:p>
    <w:p w14:paraId="3EC95FB1" w14:textId="09E09297" w:rsidR="00DD1591" w:rsidRPr="00A15DE2" w:rsidRDefault="00DD1591" w:rsidP="00A15DE2">
      <w:pPr>
        <w:numPr>
          <w:ilvl w:val="0"/>
          <w:numId w:val="39"/>
        </w:numPr>
        <w:suppressAutoHyphens w:val="0"/>
        <w:autoSpaceDE w:val="0"/>
        <w:autoSpaceDN w:val="0"/>
        <w:adjustRightInd w:val="0"/>
        <w:ind w:left="709"/>
        <w:jc w:val="both"/>
        <w:rPr>
          <w:lang w:eastAsia="pl-PL"/>
        </w:rPr>
      </w:pPr>
      <w:r w:rsidRPr="00A15DE2">
        <w:rPr>
          <w:lang w:eastAsia="pl-PL"/>
        </w:rPr>
        <w:t xml:space="preserve">w przypadku wykonania przedmiotu Umowy przy udziale podwykonawcy – dostarczenie Zamawiającemu zestawienia prac wykonanych przez podwykonawcę lub dalszego podwykonawcę podpisanego </w:t>
      </w:r>
      <w:r w:rsidR="00AF19E3">
        <w:rPr>
          <w:lang w:eastAsia="pl-PL"/>
        </w:rPr>
        <w:t xml:space="preserve">przez </w:t>
      </w:r>
      <w:r w:rsidRPr="00A15DE2">
        <w:rPr>
          <w:lang w:eastAsia="pl-PL"/>
        </w:rPr>
        <w:t>podwykonawcę lub dalszego podwykonawcę z określeniem ich zakresu i wartości, oraz dowodów zapłaty wymagalnego wynagrodzenia podwykonawcy lub dalszemu podwykonawcy za wykonane przez nich prace, objęte zestawieniem prac.</w:t>
      </w:r>
    </w:p>
    <w:p w14:paraId="4E68E310" w14:textId="154D7A07" w:rsidR="00DD1591" w:rsidRPr="00A15DE2" w:rsidRDefault="00DD1591" w:rsidP="00A15DE2">
      <w:pPr>
        <w:pStyle w:val="Bezodstpw"/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rFonts w:ascii="Times New Roman" w:hAnsi="Times New Roman" w:cs="Times New Roman"/>
          <w:sz w:val="24"/>
        </w:rPr>
      </w:pPr>
      <w:r w:rsidRPr="00A15DE2">
        <w:rPr>
          <w:rFonts w:ascii="Times New Roman" w:hAnsi="Times New Roman" w:cs="Times New Roman"/>
          <w:sz w:val="24"/>
        </w:rPr>
        <w:t>Podstawą do wystawienia faktur końcowej jest łączne spełnienie następujących warunków:</w:t>
      </w:r>
    </w:p>
    <w:p w14:paraId="3FA43AA4" w14:textId="3C537275" w:rsidR="00DD1591" w:rsidRPr="00A15DE2" w:rsidRDefault="00DD1591" w:rsidP="00A15DE2">
      <w:pPr>
        <w:pStyle w:val="Bezodstpw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</w:rPr>
      </w:pPr>
      <w:r w:rsidRPr="00A15DE2">
        <w:rPr>
          <w:rFonts w:ascii="Times New Roman" w:eastAsia="Times New Roman" w:hAnsi="Times New Roman" w:cs="Times New Roman"/>
          <w:sz w:val="24"/>
        </w:rPr>
        <w:t>podpisanie przez Strony protokołu odbioru końcowego, stwierdzającego wykonanie przedmiotu Umowy zgodnie z Harmonogramem</w:t>
      </w:r>
      <w:r w:rsidRPr="00A15DE2">
        <w:rPr>
          <w:rFonts w:ascii="Times New Roman" w:hAnsi="Times New Roman" w:cs="Times New Roman"/>
          <w:sz w:val="24"/>
        </w:rPr>
        <w:t>,</w:t>
      </w:r>
      <w:r w:rsidRPr="00A15DE2">
        <w:rPr>
          <w:rFonts w:ascii="Times New Roman" w:eastAsia="Times New Roman" w:hAnsi="Times New Roman" w:cs="Times New Roman"/>
          <w:sz w:val="24"/>
        </w:rPr>
        <w:t xml:space="preserve"> Umową i zasadami wiedzy technicznej oraz bez wad istotnych;</w:t>
      </w:r>
    </w:p>
    <w:p w14:paraId="47921D34" w14:textId="7EA8E96A" w:rsidR="00DD1591" w:rsidRPr="00A15DE2" w:rsidRDefault="00DD1591" w:rsidP="00A15DE2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709" w:hanging="283"/>
        <w:jc w:val="both"/>
        <w:rPr>
          <w:lang w:eastAsia="pl-PL"/>
        </w:rPr>
      </w:pPr>
      <w:r w:rsidRPr="00A15DE2">
        <w:rPr>
          <w:lang w:eastAsia="pl-PL"/>
        </w:rPr>
        <w:t>w przypadku wykonania przedmiotu Umowy przy udziale podwykonawcy – dostarczenie Zamawiającemu zestawienia prac wykonanych przez podwykonawcę lub dalszego podwykonawcę podpisanego</w:t>
      </w:r>
      <w:r w:rsidR="00AF19E3">
        <w:rPr>
          <w:lang w:eastAsia="pl-PL"/>
        </w:rPr>
        <w:t xml:space="preserve"> przez </w:t>
      </w:r>
      <w:r w:rsidR="00AF19E3" w:rsidRPr="00A15DE2">
        <w:rPr>
          <w:lang w:eastAsia="pl-PL"/>
        </w:rPr>
        <w:t>podwykonawcę lub dalszego podwykonawcę</w:t>
      </w:r>
      <w:r w:rsidRPr="00A15DE2">
        <w:rPr>
          <w:lang w:eastAsia="pl-PL"/>
        </w:rPr>
        <w:t xml:space="preserve"> z określeniem ich zakresu i wartości, oraz dowodów zapłaty wymagalnego </w:t>
      </w:r>
      <w:r w:rsidR="00433D62">
        <w:rPr>
          <w:lang w:eastAsia="pl-PL"/>
        </w:rPr>
        <w:t xml:space="preserve">i niewymagalnego </w:t>
      </w:r>
      <w:r w:rsidRPr="00A15DE2">
        <w:rPr>
          <w:lang w:eastAsia="pl-PL"/>
        </w:rPr>
        <w:t>wynagrodzenia podwykonawcy lub dalszemu podwykonawcy za wykonane przez nich prace, objęte zestawieniem prac;</w:t>
      </w:r>
    </w:p>
    <w:p w14:paraId="330D7B1A" w14:textId="4B771F1E" w:rsidR="00DD1591" w:rsidRPr="00A15DE2" w:rsidRDefault="00DD1591" w:rsidP="00A15DE2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709" w:hanging="283"/>
        <w:jc w:val="both"/>
        <w:rPr>
          <w:lang w:eastAsia="pl-PL"/>
        </w:rPr>
      </w:pPr>
      <w:r w:rsidRPr="00A15DE2">
        <w:rPr>
          <w:lang w:eastAsia="pl-PL"/>
        </w:rPr>
        <w:t xml:space="preserve">dostarczenie Zamawiającemu dokumentacji powykonawczej. </w:t>
      </w:r>
    </w:p>
    <w:p w14:paraId="380AA9C6" w14:textId="06FEA4F9" w:rsidR="00DD1591" w:rsidRPr="00A15DE2" w:rsidRDefault="00DD1591" w:rsidP="00A15DE2">
      <w:pPr>
        <w:numPr>
          <w:ilvl w:val="0"/>
          <w:numId w:val="5"/>
        </w:numPr>
        <w:tabs>
          <w:tab w:val="clear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 xml:space="preserve">Wynagrodzenie zapłacone zostanie przelewem, na rachunek bankowy Wykonawcy wskazany na fakturze, w terminie do 30 dni, licząc od dnia doręczenia Zamawiającemu prawidłowo sporządzonej faktury wraz z dokumentami, o których mowa w ust. </w:t>
      </w:r>
      <w:r w:rsidR="00C730AC" w:rsidRPr="00A15DE2">
        <w:rPr>
          <w:lang w:eastAsia="pl-PL"/>
        </w:rPr>
        <w:t>3 lub 4</w:t>
      </w:r>
      <w:r w:rsidRPr="00A15DE2">
        <w:rPr>
          <w:lang w:eastAsia="pl-PL"/>
        </w:rPr>
        <w:t>.</w:t>
      </w:r>
    </w:p>
    <w:p w14:paraId="26B14C0B" w14:textId="7A422420" w:rsidR="00C462E8" w:rsidRPr="00A15DE2" w:rsidRDefault="00C462E8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Strony postanawiają, że jeżeli rachunek bankowy, którym posługuje się </w:t>
      </w:r>
      <w:r w:rsidR="00EE585F" w:rsidRPr="00A15DE2">
        <w:rPr>
          <w:rFonts w:ascii="Times New Roman" w:hAnsi="Times New Roman"/>
          <w:color w:val="000000" w:themeColor="text1"/>
        </w:rPr>
        <w:t>Wykonawca</w:t>
      </w:r>
      <w:r w:rsidRPr="00A15DE2">
        <w:rPr>
          <w:rFonts w:ascii="Times New Roman" w:hAnsi="Times New Roman"/>
          <w:color w:val="000000" w:themeColor="text1"/>
        </w:rPr>
        <w:t xml:space="preserve"> nie będzie ujęty w wykazie podatników, o którym stanowi art. 96b ustawy z dnia 11 marca 2004 r. </w:t>
      </w:r>
      <w:r w:rsidRPr="00A15DE2">
        <w:rPr>
          <w:rFonts w:ascii="Times New Roman" w:hAnsi="Times New Roman"/>
          <w:i/>
          <w:color w:val="000000" w:themeColor="text1"/>
        </w:rPr>
        <w:t>o podatku od towarów i usług</w:t>
      </w:r>
      <w:r w:rsidRPr="00A15DE2">
        <w:rPr>
          <w:rFonts w:ascii="Times New Roman" w:hAnsi="Times New Roman"/>
          <w:color w:val="000000" w:themeColor="text1"/>
        </w:rPr>
        <w:t xml:space="preserve"> (Dz. U. z 2021 r. poz. 685 ze zm.) – tzw. „białej liście podatników VAT”, </w:t>
      </w:r>
      <w:r w:rsidR="0032046D" w:rsidRPr="00A15DE2">
        <w:rPr>
          <w:rFonts w:ascii="Times New Roman" w:hAnsi="Times New Roman"/>
          <w:color w:val="000000" w:themeColor="text1"/>
        </w:rPr>
        <w:t xml:space="preserve">Zamawiający </w:t>
      </w:r>
      <w:r w:rsidRPr="00A15DE2">
        <w:rPr>
          <w:rFonts w:ascii="Times New Roman" w:hAnsi="Times New Roman"/>
          <w:color w:val="000000" w:themeColor="text1"/>
        </w:rPr>
        <w:t>będzie uprawniony do wstrzymania płatności i nie</w:t>
      </w:r>
      <w:r w:rsidR="005C2667" w:rsidRPr="00A15DE2">
        <w:rPr>
          <w:rFonts w:ascii="Times New Roman" w:hAnsi="Times New Roman"/>
          <w:color w:val="000000" w:themeColor="text1"/>
        </w:rPr>
        <w:t xml:space="preserve"> będzie stanowiło to naruszenia </w:t>
      </w:r>
      <w:r w:rsidRPr="00A15DE2">
        <w:rPr>
          <w:rFonts w:ascii="Times New Roman" w:hAnsi="Times New Roman"/>
          <w:color w:val="000000" w:themeColor="text1"/>
        </w:rPr>
        <w:t xml:space="preserve">umowy. </w:t>
      </w:r>
    </w:p>
    <w:p w14:paraId="39BAB6A2" w14:textId="073B805C" w:rsidR="00D5530A" w:rsidRPr="00A15DE2" w:rsidRDefault="00C462E8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 przypadku wystawienia przez Wykona</w:t>
      </w:r>
      <w:r w:rsidR="005C2667" w:rsidRPr="00A15DE2">
        <w:rPr>
          <w:rFonts w:ascii="Times New Roman" w:hAnsi="Times New Roman"/>
          <w:color w:val="000000" w:themeColor="text1"/>
        </w:rPr>
        <w:t xml:space="preserve">wcę faktury niezgodnej z umową </w:t>
      </w:r>
      <w:r w:rsidRPr="00A15DE2">
        <w:rPr>
          <w:rFonts w:ascii="Times New Roman" w:hAnsi="Times New Roman"/>
          <w:color w:val="000000" w:themeColor="text1"/>
        </w:rPr>
        <w:t xml:space="preserve">lub obowiązującymi przepisami prawa, </w:t>
      </w:r>
      <w:r w:rsidR="007C5933" w:rsidRPr="00A15DE2">
        <w:rPr>
          <w:rFonts w:ascii="Times New Roman" w:hAnsi="Times New Roman"/>
          <w:color w:val="000000" w:themeColor="text1"/>
        </w:rPr>
        <w:t>Zamawiający</w:t>
      </w:r>
      <w:r w:rsidRPr="00A15DE2">
        <w:rPr>
          <w:rFonts w:ascii="Times New Roman" w:hAnsi="Times New Roman"/>
          <w:color w:val="000000" w:themeColor="text1"/>
        </w:rPr>
        <w:t xml:space="preserve"> ma prawo do wstrzymania płatności do czasu wyjaśnienia oraz otrzymania faktury korygującej, bez obowiązku zapłaty odsetek </w:t>
      </w:r>
      <w:r w:rsidR="0060722C" w:rsidRPr="00A15DE2">
        <w:rPr>
          <w:rFonts w:ascii="Times New Roman" w:hAnsi="Times New Roman"/>
          <w:color w:val="000000" w:themeColor="text1"/>
        </w:rPr>
        <w:br/>
      </w:r>
      <w:r w:rsidRPr="00A15DE2">
        <w:rPr>
          <w:rFonts w:ascii="Times New Roman" w:hAnsi="Times New Roman"/>
          <w:color w:val="000000" w:themeColor="text1"/>
        </w:rPr>
        <w:t>z tytułu</w:t>
      </w:r>
      <w:r w:rsidR="005C2667" w:rsidRPr="00A15DE2">
        <w:rPr>
          <w:rFonts w:ascii="Times New Roman" w:hAnsi="Times New Roman"/>
          <w:color w:val="000000" w:themeColor="text1"/>
        </w:rPr>
        <w:t xml:space="preserve"> niedotrzymania terminu zapłaty</w:t>
      </w:r>
      <w:r w:rsidRPr="00A15DE2">
        <w:rPr>
          <w:rFonts w:ascii="Times New Roman" w:hAnsi="Times New Roman"/>
          <w:color w:val="000000" w:themeColor="text1"/>
        </w:rPr>
        <w:t>.</w:t>
      </w:r>
    </w:p>
    <w:p w14:paraId="098299DF" w14:textId="77777777" w:rsidR="00601C40" w:rsidRPr="00A15DE2" w:rsidRDefault="001A0534" w:rsidP="00A15DE2">
      <w:pPr>
        <w:numPr>
          <w:ilvl w:val="0"/>
          <w:numId w:val="5"/>
        </w:numPr>
        <w:tabs>
          <w:tab w:val="clear" w:pos="360"/>
          <w:tab w:val="left" w:pos="4962"/>
        </w:tabs>
        <w:ind w:left="284" w:hanging="284"/>
        <w:jc w:val="both"/>
        <w:rPr>
          <w:color w:val="000000" w:themeColor="text1"/>
          <w:u w:val="single"/>
        </w:rPr>
      </w:pPr>
      <w:r w:rsidRPr="00A15DE2">
        <w:rPr>
          <w:color w:val="000000" w:themeColor="text1"/>
        </w:rPr>
        <w:t>Za dzień zapłaty Strony uznają dzień obciążenia rachunku bankowego Zamawiającego.</w:t>
      </w:r>
    </w:p>
    <w:p w14:paraId="774FE966" w14:textId="10B803DF" w:rsidR="00601C40" w:rsidRPr="00A15DE2" w:rsidRDefault="00601C40" w:rsidP="00A15DE2">
      <w:pPr>
        <w:numPr>
          <w:ilvl w:val="0"/>
          <w:numId w:val="5"/>
        </w:numPr>
        <w:tabs>
          <w:tab w:val="clear" w:pos="360"/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iCs/>
          <w:color w:val="000000" w:themeColor="text1"/>
          <w:shd w:val="clear" w:color="auto" w:fill="FFFFFF"/>
          <w:lang w:eastAsia="pl-PL"/>
        </w:rPr>
        <w:t xml:space="preserve">Zamawiający, na podstawie art. 106n ust. 1 ustawy z dnia 11 marca 2004 r. o podatku od towarów i usług udziela Wykonawcy zgody na wystawianie i przesyłanie faktur, duplikatów faktur oraz ich korekt, a także not obciążeniowych i not korygujących </w:t>
      </w:r>
      <w:r w:rsidR="0060722C" w:rsidRPr="00A15DE2">
        <w:rPr>
          <w:iCs/>
          <w:color w:val="000000" w:themeColor="text1"/>
          <w:shd w:val="clear" w:color="auto" w:fill="FFFFFF"/>
          <w:lang w:eastAsia="pl-PL"/>
        </w:rPr>
        <w:br/>
      </w:r>
      <w:r w:rsidRPr="00A15DE2">
        <w:rPr>
          <w:iCs/>
          <w:color w:val="000000" w:themeColor="text1"/>
          <w:shd w:val="clear" w:color="auto" w:fill="FFFFFF"/>
          <w:lang w:eastAsia="pl-PL"/>
        </w:rPr>
        <w:t xml:space="preserve">w formacie pliku elektronicznego PDF na adres e-mail: </w:t>
      </w:r>
      <w:hyperlink r:id="rId9" w:history="1">
        <w:r w:rsidR="000770B0" w:rsidRPr="00A15DE2">
          <w:rPr>
            <w:color w:val="000000" w:themeColor="text1"/>
          </w:rPr>
          <w:t>bok@pwikzabki.pl</w:t>
        </w:r>
      </w:hyperlink>
    </w:p>
    <w:p w14:paraId="291AB59E" w14:textId="77777777" w:rsidR="00202B97" w:rsidRPr="00A15DE2" w:rsidRDefault="00202B97" w:rsidP="00A15DE2">
      <w:pPr>
        <w:tabs>
          <w:tab w:val="left" w:pos="4962"/>
        </w:tabs>
        <w:autoSpaceDE w:val="0"/>
        <w:jc w:val="center"/>
        <w:rPr>
          <w:b/>
          <w:color w:val="000000" w:themeColor="text1"/>
        </w:rPr>
      </w:pPr>
    </w:p>
    <w:p w14:paraId="23C6CBF9" w14:textId="2FEB6EEC" w:rsidR="00480B7F" w:rsidRPr="00A15DE2" w:rsidRDefault="001A0534" w:rsidP="00A15DE2">
      <w:pPr>
        <w:tabs>
          <w:tab w:val="left" w:pos="4962"/>
        </w:tabs>
        <w:autoSpaceDE w:val="0"/>
        <w:jc w:val="center"/>
        <w:rPr>
          <w:color w:val="000000" w:themeColor="text1"/>
        </w:rPr>
      </w:pPr>
      <w:r w:rsidRPr="00A15DE2">
        <w:rPr>
          <w:b/>
          <w:color w:val="000000" w:themeColor="text1"/>
        </w:rPr>
        <w:t>§ 6</w:t>
      </w:r>
    </w:p>
    <w:p w14:paraId="59AEB7AD" w14:textId="77777777" w:rsidR="00CD55A8" w:rsidRPr="00A15DE2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Wykonawca oświadcza, że przysługują mu wyłączne i nieograniczone autorskie prawa majątkowe, które nie naruszają i nie będą naruszać praw autorskich osób trzecich, do wszelkich materiałów i wyników prac, dostarczonych Zamawiającemu przez Wykonawcę</w:t>
      </w:r>
      <w:r w:rsidR="0023462B" w:rsidRPr="00A15DE2">
        <w:rPr>
          <w:rFonts w:eastAsia="Calibri"/>
          <w:color w:val="000000" w:themeColor="text1"/>
          <w:lang w:eastAsia="en-US"/>
        </w:rPr>
        <w:t xml:space="preserve"> w ramach umowy</w:t>
      </w:r>
      <w:r w:rsidRPr="00A15DE2">
        <w:rPr>
          <w:rFonts w:eastAsia="Calibri"/>
          <w:color w:val="000000" w:themeColor="text1"/>
          <w:lang w:eastAsia="en-US"/>
        </w:rPr>
        <w:t xml:space="preserve">, w tym w szczególności do </w:t>
      </w:r>
      <w:r w:rsidR="0002436F" w:rsidRPr="00A15DE2">
        <w:rPr>
          <w:rFonts w:eastAsia="Calibri"/>
          <w:color w:val="000000" w:themeColor="text1"/>
          <w:lang w:eastAsia="en-US"/>
        </w:rPr>
        <w:t>d</w:t>
      </w:r>
      <w:r w:rsidRPr="00A15DE2">
        <w:rPr>
          <w:rFonts w:eastAsia="Calibri"/>
          <w:color w:val="000000" w:themeColor="text1"/>
          <w:lang w:eastAsia="en-US"/>
        </w:rPr>
        <w:t xml:space="preserve">okumentacji </w:t>
      </w:r>
      <w:r w:rsidR="0023462B" w:rsidRPr="00A15DE2">
        <w:rPr>
          <w:rFonts w:eastAsia="Calibri"/>
          <w:color w:val="000000" w:themeColor="text1"/>
          <w:lang w:eastAsia="en-US"/>
        </w:rPr>
        <w:t xml:space="preserve">powykonawczej, która powstanie </w:t>
      </w:r>
      <w:r w:rsidR="00CD55A8" w:rsidRPr="00A15DE2">
        <w:rPr>
          <w:rFonts w:eastAsia="Calibri"/>
          <w:color w:val="000000" w:themeColor="text1"/>
          <w:lang w:eastAsia="en-US"/>
        </w:rPr>
        <w:t>w ramach Umowy.</w:t>
      </w:r>
    </w:p>
    <w:p w14:paraId="38A833EC" w14:textId="77777777" w:rsidR="00CD55A8" w:rsidRPr="00A15DE2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 przypadku zgłoszenia przez osoby trzecie jakichkolwiek roszczeń z tytułu korzystania przez Zamawiającego z </w:t>
      </w:r>
      <w:r w:rsidR="0002436F" w:rsidRPr="00A15DE2">
        <w:rPr>
          <w:rFonts w:eastAsia="Calibri"/>
          <w:color w:val="000000" w:themeColor="text1"/>
          <w:lang w:eastAsia="en-US"/>
        </w:rPr>
        <w:t>d</w:t>
      </w:r>
      <w:r w:rsidR="0023462B" w:rsidRPr="00A15DE2">
        <w:rPr>
          <w:rFonts w:eastAsia="Calibri"/>
          <w:color w:val="000000" w:themeColor="text1"/>
          <w:lang w:eastAsia="en-US"/>
        </w:rPr>
        <w:t xml:space="preserve">okumentacji wytworzonej w ramach </w:t>
      </w:r>
      <w:r w:rsidRPr="00A15DE2">
        <w:rPr>
          <w:rFonts w:eastAsia="Calibri"/>
          <w:color w:val="000000" w:themeColor="text1"/>
          <w:lang w:eastAsia="en-US"/>
        </w:rPr>
        <w:t>przedmiotu Umowy, Wykonawca zobowiązuje się do podjęcia na swój koszt i ryzyko wszelkich działań prawnych zapewniających należytą ochronę Zamawiającego przed takimi roszczeniami osób trzecich. W szczególności Wykonawca zobowiązuje się zastąpić Zamawiającego czy też w przypadku braku takiej możliwości przystąpić po stronie Zamawiającego do wszelkich postępowań toczących się przeciwko Zamawiającemu. Wykonawca zobowiązuje się także zrekompensować Zamawiającemu wszelkie koszty, jakie Zamawiający poniesie lub j</w:t>
      </w:r>
      <w:r w:rsidR="0023462B" w:rsidRPr="00A15DE2">
        <w:rPr>
          <w:rFonts w:eastAsia="Calibri"/>
          <w:color w:val="000000" w:themeColor="text1"/>
          <w:lang w:eastAsia="en-US"/>
        </w:rPr>
        <w:t xml:space="preserve">akie będzie zobowiązany ponieść </w:t>
      </w:r>
      <w:r w:rsidRPr="00A15DE2">
        <w:rPr>
          <w:rFonts w:eastAsia="Calibri"/>
          <w:color w:val="000000" w:themeColor="text1"/>
          <w:lang w:eastAsia="en-US"/>
        </w:rPr>
        <w:t>w związku z dochodzeniem roszczenia z zakresu prawa autorskiego, jakie osoba trzecia zgłosi w związku z tym, że Zamawiający korzysta z przedmiotu Umowy.</w:t>
      </w:r>
    </w:p>
    <w:p w14:paraId="09B96602" w14:textId="27DCAE51" w:rsidR="00480B7F" w:rsidRPr="00A15DE2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Wykonawca przenosi na Zamawiającego autorskie </w:t>
      </w:r>
      <w:r w:rsidR="0023462B" w:rsidRPr="00A15DE2">
        <w:rPr>
          <w:rFonts w:eastAsia="Calibri"/>
          <w:color w:val="000000" w:themeColor="text1"/>
          <w:lang w:eastAsia="en-US"/>
        </w:rPr>
        <w:t xml:space="preserve">prawa majątkowe do dokumentacji powykonawczej, </w:t>
      </w:r>
      <w:r w:rsidRPr="00A15DE2">
        <w:rPr>
          <w:rFonts w:eastAsia="Calibri"/>
          <w:color w:val="000000" w:themeColor="text1"/>
          <w:lang w:eastAsia="en-US"/>
        </w:rPr>
        <w:t xml:space="preserve">w tym do wszelkich opracowanych przez Wykonawcę materiałów oraz ich wersji roboczych, w ramach wynagrodzenia umownego, bez żadnych dodatkowych opłat. Przeniesienie autorskich praw majątkowych nastąpi z chwilą odbioru przez Zamawiającego </w:t>
      </w:r>
      <w:r w:rsidR="0023462B" w:rsidRPr="00A15DE2">
        <w:rPr>
          <w:rFonts w:eastAsia="Calibri"/>
          <w:color w:val="000000" w:themeColor="text1"/>
          <w:lang w:eastAsia="en-US"/>
        </w:rPr>
        <w:t>tej dokumentacji</w:t>
      </w:r>
      <w:r w:rsidRPr="00A15DE2">
        <w:rPr>
          <w:rFonts w:eastAsia="Calibri"/>
          <w:color w:val="000000" w:themeColor="text1"/>
          <w:lang w:eastAsia="en-US"/>
        </w:rPr>
        <w:t>, zgo</w:t>
      </w:r>
      <w:r w:rsidR="0023462B" w:rsidRPr="00A15DE2">
        <w:rPr>
          <w:rFonts w:eastAsia="Calibri"/>
          <w:color w:val="000000" w:themeColor="text1"/>
          <w:lang w:eastAsia="en-US"/>
        </w:rPr>
        <w:t xml:space="preserve">dnie z przepisami ustawy z dnia </w:t>
      </w:r>
      <w:r w:rsidRPr="00A15DE2">
        <w:rPr>
          <w:rFonts w:eastAsia="Calibri"/>
          <w:color w:val="000000" w:themeColor="text1"/>
          <w:lang w:eastAsia="en-US"/>
        </w:rPr>
        <w:t xml:space="preserve">4 lutego 1994 r. </w:t>
      </w:r>
      <w:r w:rsidR="0060722C" w:rsidRPr="00A15DE2">
        <w:rPr>
          <w:rFonts w:eastAsia="Calibri"/>
          <w:color w:val="000000" w:themeColor="text1"/>
          <w:lang w:eastAsia="en-US"/>
        </w:rPr>
        <w:br/>
      </w:r>
      <w:r w:rsidRPr="00A15DE2">
        <w:rPr>
          <w:rFonts w:eastAsia="Calibri"/>
          <w:color w:val="000000" w:themeColor="text1"/>
          <w:lang w:eastAsia="en-US"/>
        </w:rPr>
        <w:t xml:space="preserve">o prawie autorskim i prawach pokrewnych, na wszystkich znanych w chwili zawarcia Umowy polach eksploatacji, w szczególności w zakresie umożliwiającym: </w:t>
      </w:r>
    </w:p>
    <w:p w14:paraId="288B1971" w14:textId="73812EB9" w:rsidR="00480B7F" w:rsidRPr="00A15DE2" w:rsidRDefault="00480B7F" w:rsidP="00A15DE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trwałe lub czasowe utrwalanie lub zwielokrotnianie w całości lub w części, jakimikolwiek środkami i w jakiejkolwiek formie; w zakresie, w którym dla wprowadzania, wyświetlania, stosowania, przekazywania i przechowywania przedmiotu Umowy niezbędne jest jego zwielokrotnienie dla realizacji funkcji, ja</w:t>
      </w:r>
      <w:r w:rsidR="0002436F" w:rsidRPr="00A15DE2">
        <w:rPr>
          <w:rFonts w:ascii="Times New Roman" w:hAnsi="Times New Roman"/>
          <w:color w:val="000000" w:themeColor="text1"/>
        </w:rPr>
        <w:t>kie przedmiot Umowy ma spełniać;</w:t>
      </w:r>
      <w:r w:rsidRPr="00A15DE2">
        <w:rPr>
          <w:rFonts w:ascii="Times New Roman" w:hAnsi="Times New Roman"/>
          <w:color w:val="000000" w:themeColor="text1"/>
        </w:rPr>
        <w:t xml:space="preserve"> </w:t>
      </w:r>
    </w:p>
    <w:p w14:paraId="7B5BDF29" w14:textId="6293656A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tworzenie nowych wersji i adaptacji (tłumaczenie, przystosowanie, zmiana układu</w:t>
      </w:r>
      <w:r w:rsidR="0002436F" w:rsidRPr="00A15DE2">
        <w:rPr>
          <w:rFonts w:eastAsia="Calibri"/>
          <w:color w:val="000000" w:themeColor="text1"/>
          <w:lang w:eastAsia="en-US"/>
        </w:rPr>
        <w:t xml:space="preserve"> lub jakiekolwiek inne zmiany);</w:t>
      </w:r>
    </w:p>
    <w:p w14:paraId="0E8D234E" w14:textId="4CF9C744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utrwalanie w ja</w:t>
      </w:r>
      <w:r w:rsidR="0002436F" w:rsidRPr="00A15DE2">
        <w:rPr>
          <w:rFonts w:eastAsia="Calibri"/>
          <w:color w:val="000000" w:themeColor="text1"/>
          <w:lang w:eastAsia="en-US"/>
        </w:rPr>
        <w:t>kiejkolwiek formie i postaci;</w:t>
      </w:r>
    </w:p>
    <w:p w14:paraId="5790211B" w14:textId="32883EB1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kopiowanie przy zastosowaniu </w:t>
      </w:r>
      <w:r w:rsidR="0002436F" w:rsidRPr="00A15DE2">
        <w:rPr>
          <w:rFonts w:eastAsia="Calibri"/>
          <w:color w:val="000000" w:themeColor="text1"/>
          <w:lang w:eastAsia="en-US"/>
        </w:rPr>
        <w:t>odpowiedniej techniki cyfrowej;</w:t>
      </w:r>
    </w:p>
    <w:p w14:paraId="4F52E45F" w14:textId="51B88EC8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rozpowszechnianie w </w:t>
      </w:r>
      <w:r w:rsidR="0002436F" w:rsidRPr="00A15DE2">
        <w:rPr>
          <w:rFonts w:eastAsia="Calibri"/>
          <w:color w:val="000000" w:themeColor="text1"/>
          <w:lang w:eastAsia="en-US"/>
        </w:rPr>
        <w:t>jakiejkolwiek formie i postaci;</w:t>
      </w:r>
    </w:p>
    <w:p w14:paraId="3A0FE901" w14:textId="31050868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wykorzystywanie w utworach au</w:t>
      </w:r>
      <w:r w:rsidR="0002436F" w:rsidRPr="00A15DE2">
        <w:rPr>
          <w:rFonts w:eastAsia="Calibri"/>
          <w:color w:val="000000" w:themeColor="text1"/>
          <w:lang w:eastAsia="en-US"/>
        </w:rPr>
        <w:t>diowizualnych, multimedialnych;</w:t>
      </w:r>
    </w:p>
    <w:p w14:paraId="0F6A92B3" w14:textId="55BD83BD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publiczne wyko</w:t>
      </w:r>
      <w:r w:rsidR="0002436F" w:rsidRPr="00A15DE2">
        <w:rPr>
          <w:rFonts w:eastAsia="Calibri"/>
          <w:color w:val="000000" w:themeColor="text1"/>
          <w:lang w:eastAsia="en-US"/>
        </w:rPr>
        <w:t>nywanie i publiczne odtwarzanie;</w:t>
      </w:r>
      <w:r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068A8D83" w14:textId="0FEEA25B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wprowadzanie dostarczanych materiałów do własnych baz danych, bądź</w:t>
      </w:r>
      <w:r w:rsidRPr="00A15DE2">
        <w:rPr>
          <w:rFonts w:eastAsia="Calibri"/>
          <w:color w:val="000000" w:themeColor="text1"/>
          <w:lang w:eastAsia="en-US"/>
        </w:rPr>
        <w:br/>
        <w:t>w postaci oryginalnej, bądź w postaci fra</w:t>
      </w:r>
      <w:r w:rsidR="0002436F" w:rsidRPr="00A15DE2">
        <w:rPr>
          <w:rFonts w:eastAsia="Calibri"/>
          <w:color w:val="000000" w:themeColor="text1"/>
          <w:lang w:eastAsia="en-US"/>
        </w:rPr>
        <w:t>gmentów, opracowań (abstraktów);</w:t>
      </w:r>
    </w:p>
    <w:p w14:paraId="0C637BB6" w14:textId="77777777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wprowadzanie do obrotu, użyczenie, najem oryginału albo egzemplarzy; </w:t>
      </w:r>
    </w:p>
    <w:p w14:paraId="5F8DB388" w14:textId="68AA7DBE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wprowadzanie do pamięci kompute</w:t>
      </w:r>
      <w:r w:rsidR="0002436F" w:rsidRPr="00A15DE2">
        <w:rPr>
          <w:rFonts w:eastAsia="Calibri"/>
          <w:color w:val="000000" w:themeColor="text1"/>
          <w:lang w:eastAsia="en-US"/>
        </w:rPr>
        <w:t>ra i wykorzystania w Internecie;</w:t>
      </w:r>
      <w:r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5A2D4E02" w14:textId="6F6A0670" w:rsidR="00480B7F" w:rsidRPr="00A15DE2" w:rsidRDefault="0002436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wystawianie;</w:t>
      </w:r>
      <w:r w:rsidR="00480B7F"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17168842" w14:textId="1BA25779" w:rsidR="00480B7F" w:rsidRPr="00A15DE2" w:rsidRDefault="0002436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wyświetlanie;</w:t>
      </w:r>
      <w:r w:rsidR="00480B7F"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5676042C" w14:textId="77777777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wielokrotne wykorzystanie. </w:t>
      </w:r>
    </w:p>
    <w:p w14:paraId="088AEEAB" w14:textId="4C03BA4A" w:rsidR="00480B7F" w:rsidRPr="00A15DE2" w:rsidRDefault="00480B7F" w:rsidP="00A15DE2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ramach wynagrodzenia umownego, bez żadnych dodatkowych opłat, z chwilą odebrania przez Zamawiającego dokumentacji </w:t>
      </w:r>
      <w:r w:rsidR="0023462B" w:rsidRPr="00A15DE2">
        <w:rPr>
          <w:rFonts w:ascii="Times New Roman" w:hAnsi="Times New Roman"/>
          <w:color w:val="000000" w:themeColor="text1"/>
        </w:rPr>
        <w:t>powykonawczej</w:t>
      </w:r>
      <w:r w:rsidRPr="00A15DE2">
        <w:rPr>
          <w:rFonts w:ascii="Times New Roman" w:hAnsi="Times New Roman"/>
          <w:color w:val="000000" w:themeColor="text1"/>
        </w:rPr>
        <w:t>, Wykonawca wyraża zgodę na wykonywanie autorskich praw zależnych do przekazanej dokumentacji na wszystkich p</w:t>
      </w:r>
      <w:r w:rsidR="0023462B" w:rsidRPr="00A15DE2">
        <w:rPr>
          <w:rFonts w:ascii="Times New Roman" w:hAnsi="Times New Roman"/>
          <w:color w:val="000000" w:themeColor="text1"/>
        </w:rPr>
        <w:t xml:space="preserve">olach eksploatacji wymienionych </w:t>
      </w:r>
      <w:r w:rsidRPr="00A15DE2">
        <w:rPr>
          <w:rFonts w:ascii="Times New Roman" w:hAnsi="Times New Roman"/>
          <w:color w:val="000000" w:themeColor="text1"/>
        </w:rPr>
        <w:t xml:space="preserve">w umowie oraz zezwalanie przez Zamawiającego na dalsze wykonywanie praw zależnych przez osoby wskazane przez Zamawiającego. </w:t>
      </w:r>
    </w:p>
    <w:p w14:paraId="54F2D210" w14:textId="3E028723" w:rsidR="00480B7F" w:rsidRPr="00A15DE2" w:rsidRDefault="00480B7F" w:rsidP="00A15DE2">
      <w:pPr>
        <w:numPr>
          <w:ilvl w:val="0"/>
          <w:numId w:val="23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Przeniesienie, o którym mowa w ust. 3 i 4, następuje bez ograniczenia co do terminu, czasu, terytorium, ilości egzemplarzy. </w:t>
      </w:r>
    </w:p>
    <w:p w14:paraId="027195A5" w14:textId="42456474" w:rsidR="00480B7F" w:rsidRPr="00A15DE2" w:rsidRDefault="00480B7F" w:rsidP="00A15DE2">
      <w:pPr>
        <w:numPr>
          <w:ilvl w:val="0"/>
          <w:numId w:val="23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Wykonawca wyraża niniejszym nieodwołalną zgodę na dokonywanie przez Zamawiającego wszelkich zmian i modyfikacji w dokumentacji projektowej oraz pozostałej</w:t>
      </w:r>
      <w:r w:rsidR="00224E1A">
        <w:rPr>
          <w:rFonts w:eastAsia="Calibri"/>
          <w:color w:val="000000" w:themeColor="text1"/>
          <w:lang w:eastAsia="en-US"/>
        </w:rPr>
        <w:t xml:space="preserve"> </w:t>
      </w:r>
      <w:r w:rsidRPr="00A15DE2">
        <w:rPr>
          <w:rFonts w:eastAsia="Calibri"/>
          <w:color w:val="000000" w:themeColor="text1"/>
          <w:lang w:eastAsia="en-US"/>
        </w:rPr>
        <w:t>dokumentacji</w:t>
      </w:r>
      <w:r w:rsidR="00224E1A">
        <w:rPr>
          <w:rFonts w:eastAsia="Calibri"/>
          <w:color w:val="000000" w:themeColor="text1"/>
          <w:lang w:eastAsia="en-US"/>
        </w:rPr>
        <w:t xml:space="preserve"> </w:t>
      </w:r>
      <w:r w:rsidRPr="00A15DE2">
        <w:rPr>
          <w:rFonts w:eastAsia="Calibri"/>
          <w:color w:val="000000" w:themeColor="text1"/>
          <w:lang w:eastAsia="en-US"/>
        </w:rPr>
        <w:t xml:space="preserve">i w tym zakresie zobowiązuje się nie korzystać z przysługujących mu autorskich praw osobistych do przedmiotu Umowy. </w:t>
      </w:r>
    </w:p>
    <w:p w14:paraId="5A8688A5" w14:textId="77777777" w:rsidR="00480B7F" w:rsidRPr="00A15DE2" w:rsidRDefault="00480B7F" w:rsidP="00A15DE2">
      <w:pPr>
        <w:numPr>
          <w:ilvl w:val="0"/>
          <w:numId w:val="23"/>
        </w:numPr>
        <w:tabs>
          <w:tab w:val="left" w:pos="66"/>
        </w:tabs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Wraz z przeniesieniem praw autorskich Wykonawca przenosi na Zamawiającego własność nośnika egzemplarza utworu w ramach wynagrodzenia umownego. </w:t>
      </w:r>
    </w:p>
    <w:p w14:paraId="7701C5C3" w14:textId="77777777" w:rsidR="00935C2D" w:rsidRPr="00A15DE2" w:rsidRDefault="00935C2D" w:rsidP="00A15DE2">
      <w:pPr>
        <w:tabs>
          <w:tab w:val="left" w:pos="4962"/>
        </w:tabs>
        <w:autoSpaceDE w:val="0"/>
        <w:ind w:left="720"/>
        <w:jc w:val="both"/>
        <w:rPr>
          <w:color w:val="000000" w:themeColor="text1"/>
        </w:rPr>
      </w:pPr>
    </w:p>
    <w:p w14:paraId="60435ECE" w14:textId="35F6222A" w:rsidR="001A0534" w:rsidRPr="00A15DE2" w:rsidRDefault="0023462B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7</w:t>
      </w:r>
    </w:p>
    <w:p w14:paraId="0D857D28" w14:textId="77777777" w:rsidR="00CD55A8" w:rsidRPr="00A15DE2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Wykonawca zobowiązuje się w</w:t>
      </w:r>
      <w:r w:rsidR="00480B7F" w:rsidRPr="00A15DE2">
        <w:rPr>
          <w:color w:val="000000" w:themeColor="text1"/>
        </w:rPr>
        <w:t>ykonać i utrzymać na swój koszt</w:t>
      </w:r>
      <w:r w:rsidRPr="00A15DE2">
        <w:rPr>
          <w:color w:val="000000" w:themeColor="text1"/>
        </w:rPr>
        <w:t xml:space="preserve"> zabezpieczenie terenu </w:t>
      </w:r>
      <w:r w:rsidR="00935C2D" w:rsidRPr="00A15DE2">
        <w:rPr>
          <w:color w:val="000000" w:themeColor="text1"/>
        </w:rPr>
        <w:t>prac</w:t>
      </w:r>
      <w:r w:rsidRPr="00A15DE2">
        <w:rPr>
          <w:color w:val="000000" w:themeColor="text1"/>
        </w:rPr>
        <w:t>, zapew</w:t>
      </w:r>
      <w:r w:rsidR="00935C2D" w:rsidRPr="00A15DE2">
        <w:rPr>
          <w:color w:val="000000" w:themeColor="text1"/>
        </w:rPr>
        <w:t>nić warunki bezpieczeństwa osób</w:t>
      </w:r>
      <w:r w:rsidRPr="00A15DE2">
        <w:rPr>
          <w:color w:val="000000" w:themeColor="text1"/>
        </w:rPr>
        <w:t xml:space="preserve"> mienia znajdującego się na jego terenie </w:t>
      </w:r>
      <w:r w:rsidR="00935C2D" w:rsidRPr="00A15DE2">
        <w:rPr>
          <w:color w:val="000000" w:themeColor="text1"/>
        </w:rPr>
        <w:t>oraz strzec teren prac</w:t>
      </w:r>
      <w:r w:rsidRPr="00A15DE2">
        <w:rPr>
          <w:color w:val="000000" w:themeColor="text1"/>
        </w:rPr>
        <w:t xml:space="preserve"> prze</w:t>
      </w:r>
      <w:r w:rsidR="00935C2D" w:rsidRPr="00A15DE2">
        <w:rPr>
          <w:color w:val="000000" w:themeColor="text1"/>
        </w:rPr>
        <w:t>d wstępem osób nieupoważnionych.</w:t>
      </w:r>
      <w:r w:rsidR="00877A48" w:rsidRPr="00A15DE2">
        <w:rPr>
          <w:color w:val="000000" w:themeColor="text1"/>
        </w:rPr>
        <w:t xml:space="preserve"> W szczególności Wykonawca jest zobowiązany </w:t>
      </w:r>
      <w:r w:rsidR="002D159F" w:rsidRPr="00A15DE2">
        <w:rPr>
          <w:color w:val="000000" w:themeColor="text1"/>
        </w:rPr>
        <w:t>wykonać</w:t>
      </w:r>
      <w:r w:rsidR="000770B0" w:rsidRPr="00A15DE2">
        <w:rPr>
          <w:color w:val="000000" w:themeColor="text1"/>
        </w:rPr>
        <w:t xml:space="preserve"> projekt</w:t>
      </w:r>
      <w:r w:rsidR="00877A48" w:rsidRPr="00A15DE2">
        <w:rPr>
          <w:color w:val="000000" w:themeColor="text1"/>
        </w:rPr>
        <w:t xml:space="preserve"> organizacji ruchu na czas wykonywania robót; oznakować ulicę zgodnie z projektem czasowej zmiany organizacji ruchu z zapewnieniem dojazdu i dojść do terenu wykonywania prac a także posesji.</w:t>
      </w:r>
    </w:p>
    <w:p w14:paraId="2085201E" w14:textId="77777777" w:rsidR="00CD55A8" w:rsidRPr="00A15DE2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Wykonawca zobowiązany jest we własnym zakresie</w:t>
      </w:r>
      <w:r w:rsidR="00202B97" w:rsidRPr="00A15DE2">
        <w:rPr>
          <w:color w:val="000000" w:themeColor="text1"/>
        </w:rPr>
        <w:t xml:space="preserve"> zagospodarować odpady powstałe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 xml:space="preserve">w wyniku realizacji </w:t>
      </w:r>
      <w:r w:rsidR="00935C2D" w:rsidRPr="00A15DE2">
        <w:rPr>
          <w:color w:val="000000" w:themeColor="text1"/>
        </w:rPr>
        <w:t xml:space="preserve">prac </w:t>
      </w:r>
      <w:r w:rsidRPr="00A15DE2">
        <w:rPr>
          <w:color w:val="000000" w:themeColor="text1"/>
        </w:rPr>
        <w:t>zgodnie z przepisami obowiązującego prawa.</w:t>
      </w:r>
    </w:p>
    <w:p w14:paraId="1CE10924" w14:textId="2E2DE02A" w:rsidR="00480B7F" w:rsidRPr="00A15DE2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 okresie realizacji </w:t>
      </w:r>
      <w:r w:rsidR="00935C2D" w:rsidRPr="00A15DE2">
        <w:rPr>
          <w:color w:val="000000" w:themeColor="text1"/>
        </w:rPr>
        <w:t xml:space="preserve">prac Wykonawca </w:t>
      </w:r>
      <w:r w:rsidR="00480B7F" w:rsidRPr="00A15DE2">
        <w:rPr>
          <w:color w:val="000000" w:themeColor="text1"/>
        </w:rPr>
        <w:t>będzie utrzymywał teren prac w stanie wolnym od przeszkód komunikacyjnych, a zbędne materiały, odpady, śmieci, gruz budowlany, opakowania i inne pozostałości po zużytych przez Wykonawcę materiałach niezwłocznie usuwał poza teren prac. W przypadku zaniechania przez Wykonawcę czynności porządkowych, czynności te mogą zostać wykonane bez dodatkowego wezwania przez Zamawiającego na koszt i ryzyko Wykonaw</w:t>
      </w:r>
      <w:r w:rsidR="0023462B" w:rsidRPr="00A15DE2">
        <w:rPr>
          <w:color w:val="000000" w:themeColor="text1"/>
        </w:rPr>
        <w:t xml:space="preserve">cy, co nastąpi przez potrącenie </w:t>
      </w:r>
      <w:r w:rsidR="00480B7F" w:rsidRPr="00A15DE2">
        <w:rPr>
          <w:color w:val="000000" w:themeColor="text1"/>
        </w:rPr>
        <w:t>z Wynagrodzenia Wykonawcy.</w:t>
      </w:r>
    </w:p>
    <w:p w14:paraId="3A68632E" w14:textId="074CA2A4" w:rsidR="00B76794" w:rsidRPr="00A15DE2" w:rsidRDefault="001A0534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Po zakończeniu </w:t>
      </w:r>
      <w:r w:rsidR="005C2667" w:rsidRPr="00A15DE2">
        <w:rPr>
          <w:color w:val="000000" w:themeColor="text1"/>
        </w:rPr>
        <w:t>prac,</w:t>
      </w:r>
      <w:r w:rsidRPr="00A15DE2">
        <w:rPr>
          <w:color w:val="000000" w:themeColor="text1"/>
        </w:rPr>
        <w:t xml:space="preserve"> Wykonawca zobowiązany jest niezwłocznie opróżnić teren z urządzeń i materiałów, uporządkować </w:t>
      </w:r>
      <w:r w:rsidR="005C2667" w:rsidRPr="00A15DE2">
        <w:rPr>
          <w:color w:val="000000" w:themeColor="text1"/>
        </w:rPr>
        <w:t>go i przekazać</w:t>
      </w:r>
      <w:r w:rsidRPr="00A15DE2">
        <w:rPr>
          <w:color w:val="000000" w:themeColor="text1"/>
        </w:rPr>
        <w:t xml:space="preserve"> Zamawiającemu. </w:t>
      </w:r>
    </w:p>
    <w:p w14:paraId="2DE1314E" w14:textId="557E4D87" w:rsidR="00F83713" w:rsidRPr="00A15DE2" w:rsidRDefault="00667920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Wykonawca zobowiązany jest do doprowadzenia na własny koszt wody i energii do punktów wykorzystania oraz ponoszenia kosztów i opłat za zużytą energię elektryczną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i wodę. W każdym przypadku konieczności poboru lub zrzutu wody w zakresie urządzeń należących do Zamawiającego, Wykonawca zobowiązany jest do uzyskania</w:t>
      </w:r>
      <w:r w:rsidR="0002436F" w:rsidRPr="00A15DE2">
        <w:rPr>
          <w:color w:val="000000" w:themeColor="text1"/>
        </w:rPr>
        <w:t xml:space="preserve"> </w:t>
      </w:r>
      <w:r w:rsidRPr="00A15DE2">
        <w:rPr>
          <w:color w:val="000000" w:themeColor="text1"/>
        </w:rPr>
        <w:t xml:space="preserve">zgody </w:t>
      </w:r>
      <w:r w:rsidR="0002436F" w:rsidRPr="00A15DE2">
        <w:rPr>
          <w:color w:val="000000" w:themeColor="text1"/>
        </w:rPr>
        <w:t>Zamawiającego</w:t>
      </w:r>
      <w:r w:rsidR="0002436F" w:rsidRPr="00A15DE2">
        <w:rPr>
          <w:color w:val="000000" w:themeColor="text1"/>
          <w:lang w:eastAsia="pl-PL"/>
        </w:rPr>
        <w:t xml:space="preserve"> z zachowaniem formy pisemnej pod rygorem nieważności</w:t>
      </w:r>
    </w:p>
    <w:p w14:paraId="4F416792" w14:textId="318A9E21" w:rsidR="001A0534" w:rsidRPr="00A15DE2" w:rsidRDefault="001A0534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 przypadku zwłoki Wykonawcy w realizacji zobowiązań w</w:t>
      </w:r>
      <w:r w:rsidR="00202B97" w:rsidRPr="00A15DE2">
        <w:rPr>
          <w:color w:val="000000" w:themeColor="text1"/>
        </w:rPr>
        <w:t xml:space="preserve">ynikających z Umowy Zamawiający </w:t>
      </w:r>
      <w:r w:rsidRPr="00A15DE2">
        <w:rPr>
          <w:color w:val="000000" w:themeColor="text1"/>
        </w:rPr>
        <w:t>ma prawo zlecić wykonanie zastępcze tych zobowiązań os</w:t>
      </w:r>
      <w:r w:rsidR="00202B97" w:rsidRPr="00A15DE2">
        <w:rPr>
          <w:color w:val="000000" w:themeColor="text1"/>
        </w:rPr>
        <w:t xml:space="preserve">obie trzeciej na ryzyko i koszt </w:t>
      </w:r>
      <w:r w:rsidRPr="00A15DE2">
        <w:rPr>
          <w:color w:val="000000" w:themeColor="text1"/>
        </w:rPr>
        <w:t>Wykonawcy.</w:t>
      </w:r>
    </w:p>
    <w:p w14:paraId="1B2F2CA0" w14:textId="77777777" w:rsidR="001A0534" w:rsidRPr="00A15DE2" w:rsidRDefault="001A053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 </w:t>
      </w:r>
    </w:p>
    <w:p w14:paraId="7BCFAEC4" w14:textId="23EC5350" w:rsidR="001A0534" w:rsidRPr="00A15DE2" w:rsidRDefault="0023462B" w:rsidP="00A15DE2">
      <w:pPr>
        <w:pStyle w:val="Tekstpodstawowy"/>
        <w:tabs>
          <w:tab w:val="left" w:pos="4962"/>
        </w:tabs>
        <w:spacing w:line="240" w:lineRule="auto"/>
        <w:jc w:val="center"/>
        <w:rPr>
          <w:b/>
          <w:bCs/>
          <w:color w:val="000000" w:themeColor="text1"/>
          <w:szCs w:val="24"/>
        </w:rPr>
      </w:pPr>
      <w:r w:rsidRPr="00A15DE2">
        <w:rPr>
          <w:b/>
          <w:bCs/>
          <w:color w:val="000000" w:themeColor="text1"/>
          <w:szCs w:val="24"/>
        </w:rPr>
        <w:t>§ 8</w:t>
      </w:r>
    </w:p>
    <w:p w14:paraId="6970A1B1" w14:textId="4E3D0484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Wykonawca zobowiązuje się wykonać przedmiot Umowy z materiałów i urządzeń własnych. Niedopuszczalne jest wbudowywanie oraz magazynowanie przez Wykonawcę i</w:t>
      </w:r>
      <w:r w:rsidR="00224E1A">
        <w:rPr>
          <w:bCs/>
          <w:color w:val="000000" w:themeColor="text1"/>
          <w:szCs w:val="24"/>
        </w:rPr>
        <w:t xml:space="preserve"> </w:t>
      </w:r>
      <w:r w:rsidRPr="00A15DE2">
        <w:rPr>
          <w:bCs/>
          <w:color w:val="000000" w:themeColor="text1"/>
          <w:szCs w:val="24"/>
        </w:rPr>
        <w:t xml:space="preserve">podwykonawców na terenie </w:t>
      </w:r>
      <w:r w:rsidR="005C2667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 xml:space="preserve"> materiałów i urządzeń, co do których mogą zgłosić swoje roszczenia osoby trzecie.</w:t>
      </w:r>
    </w:p>
    <w:p w14:paraId="20F7F352" w14:textId="69712003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Materiały i urządzenia użyte do wykonani</w:t>
      </w:r>
      <w:r w:rsidR="00673262" w:rsidRPr="00A15DE2">
        <w:rPr>
          <w:bCs/>
          <w:color w:val="000000" w:themeColor="text1"/>
          <w:szCs w:val="24"/>
        </w:rPr>
        <w:t xml:space="preserve">a przedmiotu Umowy odpowiadają </w:t>
      </w:r>
      <w:r w:rsidRPr="00A15DE2">
        <w:rPr>
          <w:bCs/>
          <w:color w:val="000000" w:themeColor="text1"/>
          <w:szCs w:val="24"/>
        </w:rPr>
        <w:t>co do jakości wymogom wyrobów dopuszczonych do obrotu i stosowania w budownictwie (art. 10 ustawy Prawo budowlane) oraz innych obowiązujących</w:t>
      </w:r>
      <w:r w:rsidR="005C2667" w:rsidRPr="00A15DE2">
        <w:rPr>
          <w:bCs/>
          <w:color w:val="000000" w:themeColor="text1"/>
          <w:szCs w:val="24"/>
        </w:rPr>
        <w:t xml:space="preserve"> w tym zakresie przepisów prawa </w:t>
      </w:r>
      <w:r w:rsidR="0060722C" w:rsidRPr="00A15DE2">
        <w:rPr>
          <w:bCs/>
          <w:color w:val="000000" w:themeColor="text1"/>
          <w:szCs w:val="24"/>
        </w:rPr>
        <w:br/>
      </w:r>
      <w:r w:rsidRPr="00A15DE2">
        <w:rPr>
          <w:bCs/>
          <w:color w:val="000000" w:themeColor="text1"/>
          <w:szCs w:val="24"/>
        </w:rPr>
        <w:t xml:space="preserve">i wymogom </w:t>
      </w:r>
      <w:r w:rsidRPr="00A15DE2">
        <w:rPr>
          <w:color w:val="000000" w:themeColor="text1"/>
          <w:szCs w:val="24"/>
        </w:rPr>
        <w:t>dokumentacji określonej w §</w:t>
      </w:r>
      <w:r w:rsidR="0002436F" w:rsidRPr="00A15DE2">
        <w:rPr>
          <w:color w:val="000000" w:themeColor="text1"/>
          <w:szCs w:val="24"/>
        </w:rPr>
        <w:t xml:space="preserve"> </w:t>
      </w:r>
      <w:r w:rsidRPr="00A15DE2">
        <w:rPr>
          <w:color w:val="000000" w:themeColor="text1"/>
          <w:szCs w:val="24"/>
        </w:rPr>
        <w:t>1 ust. 2.</w:t>
      </w:r>
    </w:p>
    <w:p w14:paraId="633E5978" w14:textId="4F4A4936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W każdym czasie i na każde żądanie Zamawiającego Wykonawca zobowiązany jest okazać w stosunku do wskazanych materiałów i urządzeń oraz wymaganych przepisami dla tych materiałów i urządzeń, odpowiednie certyfikaty zgodności z Polską Normą, aprobaty techniczne, atesty, świadec</w:t>
      </w:r>
      <w:r w:rsidR="00B76794" w:rsidRPr="00A15DE2">
        <w:rPr>
          <w:bCs/>
          <w:color w:val="000000" w:themeColor="text1"/>
          <w:szCs w:val="24"/>
        </w:rPr>
        <w:t>twa jakości, instrukcje obsługi</w:t>
      </w:r>
      <w:r w:rsidR="005C2667" w:rsidRPr="00A15DE2">
        <w:rPr>
          <w:bCs/>
          <w:color w:val="000000" w:themeColor="text1"/>
          <w:szCs w:val="24"/>
        </w:rPr>
        <w:t xml:space="preserve"> itp. Dokumentację </w:t>
      </w:r>
      <w:r w:rsidRPr="00A15DE2">
        <w:rPr>
          <w:bCs/>
          <w:color w:val="000000" w:themeColor="text1"/>
          <w:szCs w:val="24"/>
        </w:rPr>
        <w:t xml:space="preserve">w tym zakresie Wykonawca winien </w:t>
      </w:r>
      <w:r w:rsidR="00B76794" w:rsidRPr="00A15DE2">
        <w:rPr>
          <w:bCs/>
          <w:color w:val="000000" w:themeColor="text1"/>
          <w:szCs w:val="24"/>
        </w:rPr>
        <w:t>przekazać</w:t>
      </w:r>
      <w:r w:rsidRPr="00A15DE2">
        <w:rPr>
          <w:bCs/>
          <w:color w:val="000000" w:themeColor="text1"/>
          <w:szCs w:val="24"/>
        </w:rPr>
        <w:t xml:space="preserve"> Zama</w:t>
      </w:r>
      <w:r w:rsidR="00673262" w:rsidRPr="00A15DE2">
        <w:rPr>
          <w:bCs/>
          <w:color w:val="000000" w:themeColor="text1"/>
          <w:szCs w:val="24"/>
        </w:rPr>
        <w:t xml:space="preserve">wiającemu w procedurze odbioru </w:t>
      </w:r>
      <w:r w:rsidR="0002436F" w:rsidRPr="00A15DE2">
        <w:rPr>
          <w:bCs/>
          <w:color w:val="000000" w:themeColor="text1"/>
          <w:szCs w:val="24"/>
        </w:rPr>
        <w:t>p</w:t>
      </w:r>
      <w:r w:rsidRPr="00A15DE2">
        <w:rPr>
          <w:bCs/>
          <w:color w:val="000000" w:themeColor="text1"/>
          <w:szCs w:val="24"/>
        </w:rPr>
        <w:t>rzedmiotu Umowy.</w:t>
      </w:r>
    </w:p>
    <w:p w14:paraId="69FB31C6" w14:textId="0036DA22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 xml:space="preserve">Wykonawca zapewni potrzebne oprzyrządowanie, potencjał ludzki oraz materiały wymagane do zbadania, na żądanie Zamawiającego, prawidłowości wykonania </w:t>
      </w:r>
      <w:r w:rsidR="00B76794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 xml:space="preserve"> oraz jakości użytych materiałów przez Wykonawcę przy realizacji zadania. </w:t>
      </w:r>
    </w:p>
    <w:p w14:paraId="64B16952" w14:textId="26D32AFB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 xml:space="preserve">Jeżeli w rezultacie przeprowadzonych badań okaże się, że zastosowane materiały bądź wykonanie </w:t>
      </w:r>
      <w:r w:rsidR="005C2667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>, co do jakości są niezgodne z Umową, to koszty badań dodatkowych oraz skutki z tym związane obciążą Wykonawcę.</w:t>
      </w:r>
    </w:p>
    <w:p w14:paraId="11EF7BA4" w14:textId="23DA19E5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Zamawiający nie ponosi odpowiedzialności za mienie Wykonawcy zgromadzone na terenie </w:t>
      </w:r>
      <w:r w:rsidR="00E15A4B" w:rsidRPr="00A15DE2">
        <w:rPr>
          <w:color w:val="000000" w:themeColor="text1"/>
          <w:szCs w:val="24"/>
        </w:rPr>
        <w:t>prac</w:t>
      </w:r>
      <w:r w:rsidRPr="00A15DE2">
        <w:rPr>
          <w:color w:val="000000" w:themeColor="text1"/>
          <w:szCs w:val="24"/>
        </w:rPr>
        <w:t>.</w:t>
      </w:r>
    </w:p>
    <w:p w14:paraId="2B670E7B" w14:textId="77777777" w:rsidR="001A0534" w:rsidRPr="00A15DE2" w:rsidRDefault="001A0534" w:rsidP="00A15DE2">
      <w:pPr>
        <w:pStyle w:val="Tekstpodstawowy31"/>
        <w:tabs>
          <w:tab w:val="left" w:pos="4962"/>
        </w:tabs>
        <w:spacing w:after="0"/>
        <w:jc w:val="both"/>
        <w:rPr>
          <w:iCs/>
          <w:color w:val="000000" w:themeColor="text1"/>
          <w:sz w:val="24"/>
          <w:szCs w:val="24"/>
        </w:rPr>
      </w:pPr>
    </w:p>
    <w:p w14:paraId="2BA35E99" w14:textId="39412CF8" w:rsidR="001A0534" w:rsidRPr="00A15DE2" w:rsidRDefault="0023462B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9</w:t>
      </w:r>
    </w:p>
    <w:p w14:paraId="3D3B535F" w14:textId="33E6097A" w:rsidR="000608D9" w:rsidRPr="00A15DE2" w:rsidRDefault="000608D9" w:rsidP="00A15DE2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Poza innymi obowiązkami wynikającymi z Umowy, do obowiązków Wykonawcy należy</w:t>
      </w:r>
      <w:r w:rsidR="0002436F" w:rsidRPr="00A15DE2">
        <w:rPr>
          <w:rFonts w:ascii="Times New Roman" w:hAnsi="Times New Roman"/>
          <w:color w:val="000000" w:themeColor="text1"/>
        </w:rPr>
        <w:t xml:space="preserve"> </w:t>
      </w:r>
      <w:r w:rsidR="0060722C" w:rsidRPr="00A15DE2">
        <w:rPr>
          <w:rFonts w:ascii="Times New Roman" w:hAnsi="Times New Roman"/>
          <w:color w:val="000000" w:themeColor="text1"/>
        </w:rPr>
        <w:br/>
      </w:r>
      <w:r w:rsidR="0002436F" w:rsidRPr="00A15DE2">
        <w:rPr>
          <w:rFonts w:ascii="Times New Roman" w:hAnsi="Times New Roman"/>
          <w:color w:val="000000" w:themeColor="text1"/>
        </w:rPr>
        <w:t>w szczególności</w:t>
      </w:r>
      <w:r w:rsidRPr="00A15DE2">
        <w:rPr>
          <w:rFonts w:ascii="Times New Roman" w:hAnsi="Times New Roman"/>
          <w:color w:val="000000" w:themeColor="text1"/>
        </w:rPr>
        <w:t>:</w:t>
      </w:r>
    </w:p>
    <w:p w14:paraId="399B97E3" w14:textId="4F053000" w:rsidR="000608D9" w:rsidRPr="00A15DE2" w:rsidRDefault="0002436F" w:rsidP="00A15DE2">
      <w:pPr>
        <w:keepLines/>
        <w:widowControl w:val="0"/>
        <w:numPr>
          <w:ilvl w:val="0"/>
          <w:numId w:val="24"/>
        </w:numPr>
        <w:tabs>
          <w:tab w:val="left" w:pos="0"/>
        </w:tabs>
        <w:jc w:val="both"/>
        <w:rPr>
          <w:color w:val="000000" w:themeColor="text1"/>
        </w:rPr>
      </w:pPr>
      <w:r w:rsidRPr="00A15DE2">
        <w:rPr>
          <w:color w:val="000000" w:themeColor="text1"/>
        </w:rPr>
        <w:t>o</w:t>
      </w:r>
      <w:r w:rsidR="000608D9" w:rsidRPr="00A15DE2">
        <w:rPr>
          <w:color w:val="000000" w:themeColor="text1"/>
        </w:rPr>
        <w:t>rganizacja i udział w spotkaniach, odprawach koordynacyjnych zainicjowanych przez Zamawiającego i terminowe realizowanie podjętych na nich ustaleń;</w:t>
      </w:r>
    </w:p>
    <w:p w14:paraId="023D8A3B" w14:textId="1C610EF1" w:rsidR="0091002F" w:rsidRPr="00A15DE2" w:rsidRDefault="0002436F" w:rsidP="00A15DE2">
      <w:pPr>
        <w:keepLines/>
        <w:widowControl w:val="0"/>
        <w:numPr>
          <w:ilvl w:val="0"/>
          <w:numId w:val="24"/>
        </w:numPr>
        <w:tabs>
          <w:tab w:val="left" w:pos="0"/>
        </w:tabs>
        <w:jc w:val="both"/>
        <w:rPr>
          <w:color w:val="000000" w:themeColor="text1"/>
        </w:rPr>
      </w:pPr>
      <w:r w:rsidRPr="00A15DE2">
        <w:rPr>
          <w:color w:val="000000" w:themeColor="text1"/>
        </w:rPr>
        <w:t>w</w:t>
      </w:r>
      <w:r w:rsidR="000608D9" w:rsidRPr="00A15DE2">
        <w:rPr>
          <w:color w:val="000000" w:themeColor="text1"/>
        </w:rPr>
        <w:t xml:space="preserve"> przypadku powstania jakichkolwiek potencjalnych zagrożeń w realizacji Umowy, Wykonawca zobowiązany jest niezwłocznie powiadomić o takiej okoliczności Zamawiającego wraz z propozycją działań zaradczych, nie później niż w terminie 2 dni od dnia powzięcia informacji, o takich okolicznościach lub dnia, w którym przy zachowaniu należytej staranności</w:t>
      </w:r>
      <w:r w:rsidRPr="00A15DE2">
        <w:rPr>
          <w:color w:val="000000" w:themeColor="text1"/>
        </w:rPr>
        <w:t xml:space="preserve"> mógł takie informacje pozyskać.</w:t>
      </w:r>
    </w:p>
    <w:p w14:paraId="3E3AF329" w14:textId="1BF6CBEC" w:rsidR="00D41687" w:rsidRPr="00A15DE2" w:rsidRDefault="00A15DE2" w:rsidP="00A15DE2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Do obowiązków Wykonawcy w trakcie wykonywania Umowy należy</w:t>
      </w:r>
      <w:r w:rsidR="000608D9" w:rsidRPr="00A15DE2">
        <w:rPr>
          <w:rFonts w:ascii="Times New Roman" w:hAnsi="Times New Roman"/>
          <w:color w:val="000000" w:themeColor="text1"/>
        </w:rPr>
        <w:t xml:space="preserve"> </w:t>
      </w:r>
      <w:r w:rsidR="00CD55A8" w:rsidRPr="00A15DE2">
        <w:rPr>
          <w:rFonts w:ascii="Times New Roman" w:hAnsi="Times New Roman"/>
          <w:color w:val="000000" w:themeColor="text1"/>
        </w:rPr>
        <w:t xml:space="preserve">w </w:t>
      </w:r>
      <w:r w:rsidR="0002436F" w:rsidRPr="00A15DE2">
        <w:rPr>
          <w:rFonts w:ascii="Times New Roman" w:hAnsi="Times New Roman"/>
          <w:color w:val="000000" w:themeColor="text1"/>
        </w:rPr>
        <w:t>szczególności</w:t>
      </w:r>
      <w:r w:rsidR="000608D9" w:rsidRPr="00A15DE2">
        <w:rPr>
          <w:rFonts w:ascii="Times New Roman" w:hAnsi="Times New Roman"/>
          <w:color w:val="000000" w:themeColor="text1"/>
        </w:rPr>
        <w:t>:</w:t>
      </w:r>
    </w:p>
    <w:p w14:paraId="26BA4991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wprowadzenie oznakowania zgodnie z  projektem organizacji ruchu przez Wykonawcę;</w:t>
      </w:r>
    </w:p>
    <w:p w14:paraId="47D18F05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uzyskanie zezwolenia na czasowe zajęcie pasa drogowego od zarządców pasa drogowego oraz uiszczenie opłat z tym związanych</w:t>
      </w:r>
      <w:r w:rsidRPr="00A15DE2">
        <w:rPr>
          <w:rFonts w:ascii="Times New Roman" w:hAnsi="Times New Roman"/>
          <w:color w:val="000000" w:themeColor="text1"/>
        </w:rPr>
        <w:t>;</w:t>
      </w:r>
    </w:p>
    <w:p w14:paraId="0CE75166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wystąpienie o sprawowanie nadzorów specjalistycznych nad urządzeniami znajdującymi się w pasie frontu robót, z uzyskaniem stosownych decyzji i uzgodnień na realizację robót w pobliżu urządzeń wymagających takich decyzji oraz uiszczenie opłat z tym związanych;</w:t>
      </w:r>
    </w:p>
    <w:p w14:paraId="62D1B66A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zabezpieczenie na czas robót urządzeń podziemnych krzyżujących się                          urządzeń podziemnych z przewodem wodociągowym;</w:t>
      </w:r>
    </w:p>
    <w:p w14:paraId="7E7FC86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odwodnienie wykopów   w przypadku wystąpienia wody gruntowej;</w:t>
      </w:r>
    </w:p>
    <w:p w14:paraId="0EDDF079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uzgodnienia z administratorem instalacji odbiorczej wód w sprawie zasad dokonywania zrzutów gdy zachodzi konieczność obniżenia poziomu wód gruntowych;</w:t>
      </w:r>
    </w:p>
    <w:p w14:paraId="0ECB9F67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wykonanie zagęszczenia gruntu w wykopach do wskaźnika zagęszczenia wg. PN-S-02205 dla dróg o ruchu lekkim i średnim;</w:t>
      </w:r>
    </w:p>
    <w:p w14:paraId="425AEC6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wykonanie 4 badania zagęszczenia gruntu dla całego przedsięwzięcia w miejscach wskazanych przez Zamawiającego;</w:t>
      </w:r>
    </w:p>
    <w:p w14:paraId="284A58F4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obsługi geodezyjnej do wykonania inwentaryzacji powykonawczej robót przez uprawnionego geodetę zgodnie z obowiązującymi przepisami;</w:t>
      </w:r>
    </w:p>
    <w:p w14:paraId="0725CD5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zorganizowanie i utrzymanie zaplecza budowy oraz późniejsza jego likwidacja;</w:t>
      </w:r>
    </w:p>
    <w:p w14:paraId="45B9E7D7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doprowadzenie wody i energii do punktów wykorzystania z poniesieniem wszystkich opłat z tym związanych;</w:t>
      </w:r>
    </w:p>
    <w:p w14:paraId="2CADB1B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dostawę materiałów i urządzeń niezbędnych do realizacji przedmiotu zamówienia, transport wewnętrzny materiałów, jednorazowe dostawy sprzętu;</w:t>
      </w:r>
    </w:p>
    <w:p w14:paraId="5EC007D8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urządzenie, utrzymanie i likwidacja placu budowy;</w:t>
      </w:r>
    </w:p>
    <w:p w14:paraId="50E2794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utrzymanie urządzeń placu budowy wraz z maszynami;</w:t>
      </w:r>
    </w:p>
    <w:p w14:paraId="39101F2B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wykonanie wszelkich badań, prób, pomiarów, prowadzenia bieżących pomiarów i badań jakości wykonywanych robót i użytych materiałów w celu udokumentowania spełnienia przez nie wymagań określonych w projektach i Polskich Normach, wszelkie badania i pomiary niezbędne do dokonania odbioru robót itp.;</w:t>
      </w:r>
    </w:p>
    <w:p w14:paraId="192804E7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warunków bezpieczeństwa na terenie budowy zgodnie z wymogami prawa i bezpieczeństwa wykonywania robót;</w:t>
      </w:r>
    </w:p>
    <w:p w14:paraId="0D68A916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i utrzymanie narzędzi i sprzętu niezbędnych do realizacji zamówienia;</w:t>
      </w:r>
    </w:p>
    <w:p w14:paraId="16591BC8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zabezpieczenie robót przed wodą opadową;</w:t>
      </w:r>
    </w:p>
    <w:p w14:paraId="7E1E1C3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wykonanie wszelkich robót przygotowawczych, porządkowych, przywrócenia terenu budowy wraz z przyległym otoczeniem do stanu pierwotnego ( w trakcie budowy i po jej zakończeniu ), związanych z wywozem i składowaniem odpadów i śmieci oraz innych materiałów i nieczystości wynikających z wykonywanych robót;</w:t>
      </w:r>
    </w:p>
    <w:p w14:paraId="3B8A51EB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wykonania przedmiotu zamówienia przez osoby, których kwalifikacje i stan zdrowia pozwalają na wykonanie robót zgodnie z zasadami wiedzy technicznej, obowiązującym prawem i przepisami a w szczególności zapewnienia wykonania przedmiotu zamówienia przez osoby mające wymagane przez prawo uprawnienia;</w:t>
      </w:r>
    </w:p>
    <w:p w14:paraId="042D4CA6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odpowiednich warunków socjalnych dla pracowników zatrudnionych przy wykonywaniu przedmiotu umowy;</w:t>
      </w:r>
    </w:p>
    <w:p w14:paraId="688530CD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usunięcie ewentualnych wad i usterek;</w:t>
      </w:r>
    </w:p>
    <w:p w14:paraId="59215F3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natychmiastowe zabezpieczenie ewentualnych awarii;</w:t>
      </w:r>
    </w:p>
    <w:p w14:paraId="2518ED3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uczestnictwo w czynnościach odbiorczych, komisjach przeglądów gwarancyjnych i innych;</w:t>
      </w:r>
    </w:p>
    <w:p w14:paraId="5AF9489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zabezpieczenie terenu budowy oraz prowadzonych robót z zachowaniem najwyższej staranności. Z zachowaniem wymogów określonych w przepisach prawa budowlanego, przepisach BHP i zgodnie z zatwierdzonym projektem organizacji placu budowy, organizacji ruchu na czas budowy oraz późniejsza jego likwidacja;</w:t>
      </w:r>
    </w:p>
    <w:p w14:paraId="46CE4075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 xml:space="preserve">zabezpieczenie wykonywanych robót przed ich zniszczeniem i przed wpływami warunków atmosferycznych; </w:t>
      </w:r>
    </w:p>
    <w:p w14:paraId="619AEC9C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zabezpieczenie przed uszkodzeniem istniejących nawierzchni dojść, dróg przed uszkodzeniami spowodowanymi prowadzonymi robotami i środkami transportu wykonawcy i dostawców;</w:t>
      </w:r>
    </w:p>
    <w:p w14:paraId="5F2ADC6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ubezpieczenie budowy od odpowiedzialności cywilnej na czas realizacji robót;</w:t>
      </w:r>
    </w:p>
    <w:p w14:paraId="31F8AC6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użycie materiałów i urządzeń posiadających odpowiednie atesty techniczne lub aprobaty świadczące o ich jakości zgodnie z wymogami projektu i Zamawiającego, dopuszczone do stosowania (wg. wymogów obowiązującego Prawa Budowlanego) oraz które uzyskały potwierdzenie przez nadzór inwestorski na jego wbudowanie;</w:t>
      </w:r>
    </w:p>
    <w:p w14:paraId="1D6B993F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wykonywanie robót w należytym porządku, w stanie wolnym od przeszkód komunikacyjnych i w stanie zgodnym z przepisami bhp i ppoż., z uwzględnieniem zaleceń udzielonych przez Zamawiającego;</w:t>
      </w:r>
    </w:p>
    <w:p w14:paraId="6092AC9B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ochrona mienia znajdującego się na terenie budowy;</w:t>
      </w:r>
    </w:p>
    <w:p w14:paraId="53D07BBC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kierownictwa technicznego niezbędnego do prawidłowego wykonania przedmiotu umowy;</w:t>
      </w:r>
    </w:p>
    <w:p w14:paraId="15E9BD75" w14:textId="1B0CDAE8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wykonanie dokumentacji powykonawczej;</w:t>
      </w:r>
    </w:p>
    <w:p w14:paraId="2C4998FC" w14:textId="3D23CA32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protokolarne przekazanie terenu po robotach zarządcom dróg.</w:t>
      </w:r>
    </w:p>
    <w:p w14:paraId="1B893D35" w14:textId="77777777" w:rsidR="00A15DE2" w:rsidRPr="00A15DE2" w:rsidRDefault="00A15DE2" w:rsidP="00A15DE2">
      <w:pPr>
        <w:pStyle w:val="Akapitzlist"/>
        <w:keepLines/>
        <w:widowControl w:val="0"/>
        <w:tabs>
          <w:tab w:val="left" w:pos="709"/>
        </w:tabs>
        <w:spacing w:after="160" w:line="240" w:lineRule="auto"/>
        <w:ind w:left="709"/>
        <w:jc w:val="both"/>
        <w:rPr>
          <w:rFonts w:ascii="Times New Roman" w:eastAsia="SimSun" w:hAnsi="Times New Roman"/>
          <w:lang w:eastAsia="hi-IN" w:bidi="hi-IN"/>
        </w:rPr>
      </w:pPr>
    </w:p>
    <w:p w14:paraId="1EBC6A00" w14:textId="7F3F0902" w:rsidR="000608D9" w:rsidRPr="00A15DE2" w:rsidRDefault="005B52B4" w:rsidP="00A15DE2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A15DE2">
        <w:rPr>
          <w:rFonts w:ascii="Times New Roman" w:hAnsi="Times New Roman" w:cs="Times New Roman"/>
          <w:b/>
          <w:color w:val="000000" w:themeColor="text1"/>
          <w:sz w:val="24"/>
        </w:rPr>
        <w:t>§ 1</w:t>
      </w:r>
      <w:r w:rsidR="00971FED" w:rsidRPr="00A15DE2">
        <w:rPr>
          <w:rFonts w:ascii="Times New Roman" w:hAnsi="Times New Roman" w:cs="Times New Roman"/>
          <w:b/>
          <w:color w:val="000000" w:themeColor="text1"/>
          <w:sz w:val="24"/>
        </w:rPr>
        <w:t>0</w:t>
      </w:r>
    </w:p>
    <w:p w14:paraId="2C8B6788" w14:textId="449B65CD" w:rsidR="001A0534" w:rsidRPr="00A15DE2" w:rsidRDefault="001A0534" w:rsidP="00A15DE2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</w:rPr>
        <w:t>Wykonawca zobowiązuje się d</w:t>
      </w:r>
      <w:r w:rsidR="00081C8E" w:rsidRPr="00A15DE2">
        <w:rPr>
          <w:rFonts w:ascii="Times New Roman" w:hAnsi="Times New Roman" w:cs="Times New Roman"/>
          <w:color w:val="000000" w:themeColor="text1"/>
          <w:sz w:val="24"/>
        </w:rPr>
        <w:t>o rozpoczęcia realizacji p</w:t>
      </w:r>
      <w:r w:rsidR="00E15A4B" w:rsidRPr="00A15DE2">
        <w:rPr>
          <w:rFonts w:ascii="Times New Roman" w:hAnsi="Times New Roman" w:cs="Times New Roman"/>
          <w:color w:val="000000" w:themeColor="text1"/>
          <w:sz w:val="24"/>
        </w:rPr>
        <w:t>rzedmiotu Umowy</w:t>
      </w:r>
      <w:r w:rsidRPr="00A15DE2">
        <w:rPr>
          <w:rFonts w:ascii="Times New Roman" w:hAnsi="Times New Roman" w:cs="Times New Roman"/>
          <w:color w:val="000000" w:themeColor="text1"/>
          <w:sz w:val="24"/>
        </w:rPr>
        <w:t xml:space="preserve"> niezwłocznie po przekazaniu terenu </w:t>
      </w:r>
      <w:r w:rsidR="00E15A4B" w:rsidRPr="00A15DE2">
        <w:rPr>
          <w:rFonts w:ascii="Times New Roman" w:hAnsi="Times New Roman" w:cs="Times New Roman"/>
          <w:color w:val="000000" w:themeColor="text1"/>
          <w:sz w:val="24"/>
        </w:rPr>
        <w:t>prac</w:t>
      </w:r>
      <w:r w:rsidRPr="00A15DE2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1F2AD5F0" w14:textId="6C5BF57B" w:rsidR="001A0534" w:rsidRPr="00A15DE2" w:rsidRDefault="001A0534" w:rsidP="00A15DE2">
      <w:pPr>
        <w:numPr>
          <w:ilvl w:val="0"/>
          <w:numId w:val="8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Przekazanie Wykonawcy terenu</w:t>
      </w:r>
      <w:r w:rsidR="00E15A4B" w:rsidRPr="00A15DE2">
        <w:rPr>
          <w:color w:val="000000" w:themeColor="text1"/>
        </w:rPr>
        <w:t xml:space="preserve"> prac</w:t>
      </w:r>
      <w:r w:rsidRPr="00A15DE2">
        <w:rPr>
          <w:color w:val="000000" w:themeColor="text1"/>
        </w:rPr>
        <w:t xml:space="preserve"> nastąpi na podstawie podpisan</w:t>
      </w:r>
      <w:r w:rsidR="00AE31D5" w:rsidRPr="00A15DE2">
        <w:rPr>
          <w:color w:val="000000" w:themeColor="text1"/>
        </w:rPr>
        <w:t>ego przez obie Strony protokołu</w:t>
      </w:r>
      <w:r w:rsidR="00F83713" w:rsidRPr="00A15DE2">
        <w:rPr>
          <w:color w:val="000000" w:themeColor="text1"/>
        </w:rPr>
        <w:t xml:space="preserve">. </w:t>
      </w:r>
      <w:r w:rsidRPr="00A15DE2">
        <w:rPr>
          <w:color w:val="000000" w:themeColor="text1"/>
        </w:rPr>
        <w:t xml:space="preserve">Od tej chwili – aż do momentu przekazania terenu </w:t>
      </w:r>
      <w:r w:rsidR="00E15A4B" w:rsidRPr="00A15DE2">
        <w:rPr>
          <w:color w:val="000000" w:themeColor="text1"/>
        </w:rPr>
        <w:t>prac</w:t>
      </w:r>
      <w:r w:rsidRPr="00A15DE2">
        <w:rPr>
          <w:color w:val="000000" w:themeColor="text1"/>
        </w:rPr>
        <w:t xml:space="preserve"> Zamawiającemu po </w:t>
      </w:r>
      <w:r w:rsidR="00673262" w:rsidRPr="00A15DE2">
        <w:rPr>
          <w:color w:val="000000" w:themeColor="text1"/>
        </w:rPr>
        <w:t>bezusterkowym odbiorze P</w:t>
      </w:r>
      <w:r w:rsidRPr="00A15DE2">
        <w:rPr>
          <w:color w:val="000000" w:themeColor="text1"/>
        </w:rPr>
        <w:t>rzedmiotu Umowy przez Zamawiającego, potwierdzonym stosownym protokołem, Wykonawca będzie ponosił odpowiedzialność za wszelkie szkody związane z realizacją niniejszej Umowy.</w:t>
      </w:r>
    </w:p>
    <w:p w14:paraId="495E0D03" w14:textId="77777777" w:rsidR="001A0534" w:rsidRPr="00A15DE2" w:rsidRDefault="001A0534" w:rsidP="00A15DE2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  <w:tab w:val="left" w:pos="4962"/>
        </w:tabs>
        <w:ind w:left="284"/>
        <w:jc w:val="center"/>
        <w:rPr>
          <w:color w:val="000000" w:themeColor="text1"/>
        </w:rPr>
      </w:pPr>
    </w:p>
    <w:p w14:paraId="3826081A" w14:textId="130856D9" w:rsidR="001A0534" w:rsidRPr="00A15DE2" w:rsidRDefault="00971FED" w:rsidP="00A15DE2">
      <w:pPr>
        <w:keepLines/>
        <w:widowControl w:val="0"/>
        <w:tabs>
          <w:tab w:val="left" w:pos="630"/>
          <w:tab w:val="left" w:pos="720"/>
          <w:tab w:val="left" w:pos="810"/>
          <w:tab w:val="left" w:pos="900"/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11</w:t>
      </w:r>
    </w:p>
    <w:p w14:paraId="2611A962" w14:textId="1DA9C55C" w:rsidR="001A0534" w:rsidRPr="00A15DE2" w:rsidRDefault="00E15A4B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Prace</w:t>
      </w:r>
      <w:r w:rsidR="001A0534" w:rsidRPr="00A15DE2">
        <w:rPr>
          <w:color w:val="000000" w:themeColor="text1"/>
        </w:rPr>
        <w:t xml:space="preserve"> zostaną odebrane na podstawie protokołu odbioru całości przedmiotu Umowy. </w:t>
      </w:r>
    </w:p>
    <w:p w14:paraId="0E5C5F22" w14:textId="644EA42E" w:rsidR="001A0534" w:rsidRPr="00A15DE2" w:rsidRDefault="001A0534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iCs/>
          <w:color w:val="000000" w:themeColor="text1"/>
        </w:rPr>
      </w:pPr>
      <w:r w:rsidRPr="00A15DE2">
        <w:rPr>
          <w:iCs/>
          <w:color w:val="000000" w:themeColor="text1"/>
        </w:rPr>
        <w:t>Po pisemnym zgłoszeniu przez Wykonawc</w:t>
      </w:r>
      <w:r w:rsidR="00A34BCF" w:rsidRPr="00A15DE2">
        <w:rPr>
          <w:iCs/>
          <w:color w:val="000000" w:themeColor="text1"/>
        </w:rPr>
        <w:t>ę gotowości do odbioru całości P</w:t>
      </w:r>
      <w:r w:rsidRPr="00A15DE2">
        <w:rPr>
          <w:iCs/>
          <w:color w:val="000000" w:themeColor="text1"/>
        </w:rPr>
        <w:t xml:space="preserve">rzedmiotu Umowy, Zamawiający przystąpi do odbioru w terminie </w:t>
      </w:r>
      <w:r w:rsidR="00081C8E" w:rsidRPr="00A15DE2">
        <w:rPr>
          <w:iCs/>
          <w:color w:val="000000" w:themeColor="text1"/>
        </w:rPr>
        <w:t xml:space="preserve">14 </w:t>
      </w:r>
      <w:r w:rsidRPr="00A15DE2">
        <w:rPr>
          <w:iCs/>
          <w:color w:val="000000" w:themeColor="text1"/>
        </w:rPr>
        <w:t>dni roboczych, licząc od zgłoszenia</w:t>
      </w:r>
      <w:r w:rsidR="00AE31D5" w:rsidRPr="00A15DE2">
        <w:rPr>
          <w:iCs/>
          <w:color w:val="000000" w:themeColor="text1"/>
        </w:rPr>
        <w:t xml:space="preserve"> gotowości do odbioru i przekazania Zamawiającemu kompletu wymaganej dokumentacji, w tym dokumentacji powykonawczej</w:t>
      </w:r>
      <w:r w:rsidR="00AE31D5" w:rsidRPr="00A15DE2">
        <w:rPr>
          <w:bCs/>
          <w:iCs/>
          <w:color w:val="000000" w:themeColor="text1"/>
        </w:rPr>
        <w:t>.</w:t>
      </w:r>
    </w:p>
    <w:p w14:paraId="26FA25D7" w14:textId="5FA4E215" w:rsidR="00AE31D5" w:rsidRPr="00A15DE2" w:rsidRDefault="00971FED" w:rsidP="00A15DE2">
      <w:pPr>
        <w:numPr>
          <w:ilvl w:val="0"/>
          <w:numId w:val="27"/>
        </w:numPr>
        <w:ind w:left="284" w:hanging="284"/>
        <w:jc w:val="both"/>
        <w:rPr>
          <w:bCs/>
          <w:color w:val="000000" w:themeColor="text1"/>
        </w:rPr>
      </w:pPr>
      <w:r w:rsidRPr="00A15DE2">
        <w:rPr>
          <w:bCs/>
          <w:color w:val="000000" w:themeColor="text1"/>
        </w:rPr>
        <w:t>Wykonawca zawiadomi</w:t>
      </w:r>
      <w:r w:rsidR="00AE31D5" w:rsidRPr="00A15DE2">
        <w:rPr>
          <w:bCs/>
          <w:color w:val="000000" w:themeColor="text1"/>
        </w:rPr>
        <w:t xml:space="preserve"> odrębnym pismem Zamawiającego o gotowości do dokonania odbioru całości przedmiotu Umowy. </w:t>
      </w:r>
      <w:r w:rsidR="00AE31D5" w:rsidRPr="00A15DE2">
        <w:rPr>
          <w:color w:val="000000" w:themeColor="text1"/>
        </w:rPr>
        <w:t xml:space="preserve">Wykonawca przekaże Zamawiającemu razem </w:t>
      </w:r>
      <w:r w:rsidR="0060722C" w:rsidRPr="00A15DE2">
        <w:rPr>
          <w:color w:val="000000" w:themeColor="text1"/>
        </w:rPr>
        <w:br/>
      </w:r>
      <w:r w:rsidR="00AE31D5" w:rsidRPr="00A15DE2">
        <w:rPr>
          <w:color w:val="000000" w:themeColor="text1"/>
        </w:rPr>
        <w:t>z wnioskiem o dokonaniu odbioru całości przedmiotu Umowy w wymaganym zakresie:</w:t>
      </w:r>
    </w:p>
    <w:p w14:paraId="07F4EAAB" w14:textId="198D28F2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d</w:t>
      </w:r>
      <w:r w:rsidR="00971FED" w:rsidRPr="00A15DE2">
        <w:rPr>
          <w:rFonts w:ascii="Times New Roman" w:hAnsi="Times New Roman"/>
          <w:color w:val="000000" w:themeColor="text1"/>
        </w:rPr>
        <w:t xml:space="preserve">okumentację powykonawczą (w języku polskim w formie papierowej - 2 egzemplarze i na nośniku CD/DVD/USB </w:t>
      </w:r>
      <w:r w:rsidR="00981F74" w:rsidRPr="00A15DE2">
        <w:rPr>
          <w:rFonts w:ascii="Times New Roman" w:hAnsi="Times New Roman"/>
          <w:color w:val="000000" w:themeColor="text1"/>
        </w:rPr>
        <w:t>–</w:t>
      </w:r>
      <w:r w:rsidR="00971FED" w:rsidRPr="00A15DE2">
        <w:rPr>
          <w:rFonts w:ascii="Times New Roman" w:hAnsi="Times New Roman"/>
          <w:color w:val="000000" w:themeColor="text1"/>
        </w:rPr>
        <w:t xml:space="preserve"> </w:t>
      </w:r>
      <w:r w:rsidRPr="00A15DE2">
        <w:rPr>
          <w:rFonts w:ascii="Times New Roman" w:hAnsi="Times New Roman"/>
          <w:color w:val="000000" w:themeColor="text1"/>
        </w:rPr>
        <w:t>monitoring TV;</w:t>
      </w:r>
    </w:p>
    <w:p w14:paraId="415D5AE8" w14:textId="63587E0B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d</w:t>
      </w:r>
      <w:r w:rsidR="00971FED" w:rsidRPr="00A15DE2">
        <w:rPr>
          <w:rFonts w:ascii="Times New Roman" w:hAnsi="Times New Roman"/>
          <w:color w:val="000000" w:themeColor="text1"/>
        </w:rPr>
        <w:t>okumenty poświadczające zagospodarowanie odpadów oraz inne określone wymogami prawa;</w:t>
      </w:r>
    </w:p>
    <w:p w14:paraId="6338F6EB" w14:textId="719D4871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a</w:t>
      </w:r>
      <w:r w:rsidR="00971FED" w:rsidRPr="00A15DE2">
        <w:rPr>
          <w:rFonts w:ascii="Times New Roman" w:hAnsi="Times New Roman"/>
          <w:color w:val="000000" w:themeColor="text1"/>
        </w:rPr>
        <w:t>testy, certyfikaty, św</w:t>
      </w:r>
      <w:r w:rsidR="00981F74" w:rsidRPr="00A15DE2">
        <w:rPr>
          <w:rFonts w:ascii="Times New Roman" w:hAnsi="Times New Roman"/>
          <w:color w:val="000000" w:themeColor="text1"/>
        </w:rPr>
        <w:t xml:space="preserve">iadectwa i aprobaty techniczne </w:t>
      </w:r>
      <w:r w:rsidR="00971FED" w:rsidRPr="00A15DE2">
        <w:rPr>
          <w:rFonts w:ascii="Times New Roman" w:hAnsi="Times New Roman"/>
          <w:color w:val="000000" w:themeColor="text1"/>
        </w:rPr>
        <w:t>oraz deklaracje zgodności dla zamontowanych urządzeń, użytyc</w:t>
      </w:r>
      <w:r w:rsidR="00981F74" w:rsidRPr="00A15DE2">
        <w:rPr>
          <w:rFonts w:ascii="Times New Roman" w:hAnsi="Times New Roman"/>
          <w:color w:val="000000" w:themeColor="text1"/>
        </w:rPr>
        <w:t>h materiałów i wykonanych robót;</w:t>
      </w:r>
    </w:p>
    <w:p w14:paraId="292C27F8" w14:textId="6F390A33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p</w:t>
      </w:r>
      <w:r w:rsidR="00971FED" w:rsidRPr="00A15DE2">
        <w:rPr>
          <w:rFonts w:ascii="Times New Roman" w:hAnsi="Times New Roman"/>
          <w:color w:val="000000" w:themeColor="text1"/>
        </w:rPr>
        <w:t>ro</w:t>
      </w:r>
      <w:r w:rsidRPr="00A15DE2">
        <w:rPr>
          <w:rFonts w:ascii="Times New Roman" w:hAnsi="Times New Roman"/>
          <w:color w:val="000000" w:themeColor="text1"/>
        </w:rPr>
        <w:t>tokoły z prób, badań i pomiarów.</w:t>
      </w:r>
    </w:p>
    <w:p w14:paraId="430EB07D" w14:textId="0009D685" w:rsidR="001A0534" w:rsidRPr="00A15DE2" w:rsidRDefault="001A0534" w:rsidP="00A15DE2">
      <w:pPr>
        <w:pStyle w:val="Akapitzlist"/>
        <w:numPr>
          <w:ilvl w:val="0"/>
          <w:numId w:val="9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 przypadku, gdy Zamawiający w trakcie odbioru przedmiotu Umowy stwierdzi istnienie wad, które nadają się do usunięcia to może odmówić podpisania protokołu odbioru przedmiotu Umowy i wyznaczyć Wykonawcy termin na usunięcie tych wad. Wykonawca po usu</w:t>
      </w:r>
      <w:r w:rsidR="00A34BCF" w:rsidRPr="00A15DE2">
        <w:rPr>
          <w:rFonts w:ascii="Times New Roman" w:hAnsi="Times New Roman"/>
          <w:color w:val="000000" w:themeColor="text1"/>
        </w:rPr>
        <w:t>nięciu wad przedstawi ponownie P</w:t>
      </w:r>
      <w:r w:rsidRPr="00A15DE2">
        <w:rPr>
          <w:rFonts w:ascii="Times New Roman" w:hAnsi="Times New Roman"/>
          <w:color w:val="000000" w:themeColor="text1"/>
        </w:rPr>
        <w:t xml:space="preserve">rzedmiot Umowy do odbioru przez Zamawiającego. </w:t>
      </w:r>
    </w:p>
    <w:p w14:paraId="25958793" w14:textId="77777777" w:rsidR="001A0534" w:rsidRPr="00A15DE2" w:rsidRDefault="001A0534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 przypadku, gdy Zamawiający w trakcie odbioru przedmiotu Umowy stwierdzi istnienie wad, które nie nadają się do usunięcia, to:</w:t>
      </w:r>
    </w:p>
    <w:p w14:paraId="4269E00E" w14:textId="77777777" w:rsidR="00A34BCF" w:rsidRPr="00A15DE2" w:rsidRDefault="001A0534" w:rsidP="00A15DE2">
      <w:pPr>
        <w:numPr>
          <w:ilvl w:val="0"/>
          <w:numId w:val="18"/>
        </w:numPr>
        <w:tabs>
          <w:tab w:val="left" w:pos="4962"/>
        </w:tabs>
        <w:ind w:left="1134"/>
        <w:jc w:val="both"/>
        <w:rPr>
          <w:color w:val="000000" w:themeColor="text1"/>
        </w:rPr>
      </w:pPr>
      <w:r w:rsidRPr="00A15DE2">
        <w:rPr>
          <w:color w:val="000000" w:themeColor="text1"/>
        </w:rPr>
        <w:t>jeżeli możliwe jest użytkowanie przedmiotu Umowy zgodnie z przeznaczeniem – Zamawiający może obniżyć odpowiednio Wynagrodzenie,</w:t>
      </w:r>
    </w:p>
    <w:p w14:paraId="40E13EBC" w14:textId="53822980" w:rsidR="001A0534" w:rsidRPr="00A15DE2" w:rsidRDefault="001A0534" w:rsidP="00A15DE2">
      <w:pPr>
        <w:numPr>
          <w:ilvl w:val="0"/>
          <w:numId w:val="18"/>
        </w:numPr>
        <w:tabs>
          <w:tab w:val="left" w:pos="4962"/>
        </w:tabs>
        <w:ind w:left="113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jeżeli wady uniemożliwiają użytkowanie przedmiotu Umowy zgodnie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z przeznaczeniem – Zamawiający może odstąpić od Umowy</w:t>
      </w:r>
      <w:r w:rsidR="00E15A4B" w:rsidRPr="00A15DE2">
        <w:rPr>
          <w:color w:val="000000" w:themeColor="text1"/>
        </w:rPr>
        <w:t>.</w:t>
      </w:r>
    </w:p>
    <w:p w14:paraId="1C308C23" w14:textId="7B508655" w:rsidR="001A0534" w:rsidRPr="00A15DE2" w:rsidRDefault="00F20B5F" w:rsidP="00A15DE2">
      <w:pPr>
        <w:numPr>
          <w:ilvl w:val="0"/>
          <w:numId w:val="9"/>
        </w:numPr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 przypadku nie </w:t>
      </w:r>
      <w:r w:rsidR="001A0534" w:rsidRPr="00A15DE2">
        <w:rPr>
          <w:color w:val="000000" w:themeColor="text1"/>
        </w:rPr>
        <w:t xml:space="preserve">usunięcia </w:t>
      </w:r>
      <w:r w:rsidRPr="00A15DE2">
        <w:rPr>
          <w:color w:val="000000" w:themeColor="text1"/>
        </w:rPr>
        <w:t>przez Wykonawcę wszystkich wad</w:t>
      </w:r>
      <w:r w:rsidR="0060722C" w:rsidRPr="00A15DE2">
        <w:rPr>
          <w:color w:val="000000" w:themeColor="text1"/>
        </w:rPr>
        <w:t xml:space="preserve"> </w:t>
      </w:r>
      <w:r w:rsidR="001A0534" w:rsidRPr="00A15DE2">
        <w:rPr>
          <w:color w:val="000000" w:themeColor="text1"/>
        </w:rPr>
        <w:t>w odpowiednich uzgodnio</w:t>
      </w:r>
      <w:r w:rsidR="00AE31D5" w:rsidRPr="00A15DE2">
        <w:rPr>
          <w:color w:val="000000" w:themeColor="text1"/>
        </w:rPr>
        <w:t>nych terminach, zgodnie z ust. 4</w:t>
      </w:r>
      <w:r w:rsidR="001A0534" w:rsidRPr="00A15DE2">
        <w:rPr>
          <w:color w:val="000000" w:themeColor="text1"/>
        </w:rPr>
        <w:t xml:space="preserve">, Zamawiający – niezależnie od innych środków przewidzianych w niniejszej Umowie – ma prawo zlecić osobom trzecim usunięcie wad oraz wykonanie niezrealizowanych </w:t>
      </w:r>
      <w:r w:rsidR="00E15A4B" w:rsidRPr="00A15DE2">
        <w:rPr>
          <w:color w:val="000000" w:themeColor="text1"/>
        </w:rPr>
        <w:t>prac</w:t>
      </w:r>
      <w:r w:rsidR="001A0534" w:rsidRPr="00A15DE2">
        <w:rPr>
          <w:color w:val="000000" w:themeColor="text1"/>
        </w:rPr>
        <w:t xml:space="preserve"> na koszt i ryzyko Wykonawcy bez utraty praw z </w:t>
      </w:r>
      <w:r w:rsidRPr="00A15DE2">
        <w:rPr>
          <w:color w:val="000000" w:themeColor="text1"/>
        </w:rPr>
        <w:t xml:space="preserve">rękojmi za wady i </w:t>
      </w:r>
      <w:r w:rsidR="001A0534" w:rsidRPr="00A15DE2">
        <w:rPr>
          <w:color w:val="000000" w:themeColor="text1"/>
        </w:rPr>
        <w:t>gwarancji, bez upoważnienia sądu.</w:t>
      </w:r>
    </w:p>
    <w:p w14:paraId="74DF9275" w14:textId="7B2CA8B1" w:rsidR="00202B97" w:rsidRPr="00A15DE2" w:rsidRDefault="001A0534" w:rsidP="00A15DE2">
      <w:pPr>
        <w:numPr>
          <w:ilvl w:val="0"/>
          <w:numId w:val="9"/>
        </w:numPr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 ramach odpowiedzialności z tytułu rękojmi </w:t>
      </w:r>
      <w:r w:rsidR="00F20B5F" w:rsidRPr="00A15DE2">
        <w:rPr>
          <w:color w:val="000000" w:themeColor="text1"/>
        </w:rPr>
        <w:t xml:space="preserve">za wady </w:t>
      </w:r>
      <w:r w:rsidRPr="00A15DE2">
        <w:rPr>
          <w:color w:val="000000" w:themeColor="text1"/>
        </w:rPr>
        <w:t>Wykonawca zobowiązany jest także do usunięcia wad stwierdzony</w:t>
      </w:r>
      <w:r w:rsidR="00A34BCF" w:rsidRPr="00A15DE2">
        <w:rPr>
          <w:color w:val="000000" w:themeColor="text1"/>
        </w:rPr>
        <w:t>ch w protokole odbioru całości P</w:t>
      </w:r>
      <w:r w:rsidRPr="00A15DE2">
        <w:rPr>
          <w:color w:val="000000" w:themeColor="text1"/>
        </w:rPr>
        <w:t xml:space="preserve">rzedmiotu Umowy –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w przypadku jego podpisania.</w:t>
      </w:r>
    </w:p>
    <w:p w14:paraId="0C856B5C" w14:textId="5B3E6AC8" w:rsidR="001A0534" w:rsidRPr="00A15DE2" w:rsidRDefault="001A0534" w:rsidP="00A15DE2">
      <w:pPr>
        <w:numPr>
          <w:ilvl w:val="0"/>
          <w:numId w:val="9"/>
        </w:numPr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 przypadku niewykonania lub nienależytego wykonania przez Wy</w:t>
      </w:r>
      <w:r w:rsidR="00A34BCF" w:rsidRPr="00A15DE2">
        <w:rPr>
          <w:color w:val="000000" w:themeColor="text1"/>
        </w:rPr>
        <w:t xml:space="preserve">konawcę </w:t>
      </w:r>
      <w:r w:rsidR="00F20B5F" w:rsidRPr="00A15DE2">
        <w:rPr>
          <w:color w:val="000000" w:themeColor="text1"/>
        </w:rPr>
        <w:t>p</w:t>
      </w:r>
      <w:r w:rsidRPr="00A15DE2">
        <w:rPr>
          <w:color w:val="000000" w:themeColor="text1"/>
        </w:rPr>
        <w:t xml:space="preserve">rzedmiotu Umowy lub jego części Zamawiający – niezależnie od innych środków przewidzianych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w niniejszej Umowie – ma prawo zlecić osobom trzecim wykonanie niezrealizowanych prac na koszt i ryzyko Wykonawcy bez upoważnienia sądu.</w:t>
      </w:r>
    </w:p>
    <w:p w14:paraId="2BF7CE8D" w14:textId="77777777" w:rsidR="001A0534" w:rsidRPr="00A15DE2" w:rsidRDefault="001A0534" w:rsidP="00A15DE2">
      <w:pPr>
        <w:pStyle w:val="Tom1"/>
        <w:tabs>
          <w:tab w:val="left" w:pos="4962"/>
        </w:tabs>
        <w:jc w:val="left"/>
        <w:rPr>
          <w:color w:val="000000" w:themeColor="text1"/>
        </w:rPr>
      </w:pPr>
    </w:p>
    <w:p w14:paraId="5CBBCC91" w14:textId="71F5066E" w:rsidR="001A0534" w:rsidRPr="00A15DE2" w:rsidRDefault="00971FED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12</w:t>
      </w:r>
    </w:p>
    <w:p w14:paraId="450F854B" w14:textId="049356E6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Wykonawca, podwykonawca lub dalszy podwykonawca zamierzający zawrzeć umowę </w:t>
      </w:r>
      <w:r w:rsidR="0060722C" w:rsidRPr="00A15DE2">
        <w:rPr>
          <w:color w:val="000000" w:themeColor="text1"/>
          <w:szCs w:val="24"/>
        </w:rPr>
        <w:br/>
      </w:r>
      <w:r w:rsidRPr="00A15DE2">
        <w:rPr>
          <w:color w:val="000000" w:themeColor="text1"/>
          <w:szCs w:val="24"/>
        </w:rPr>
        <w:t xml:space="preserve">o podwykonawstwo, której przedmiotem są </w:t>
      </w:r>
      <w:r w:rsidR="00971FED" w:rsidRPr="00A15DE2">
        <w:rPr>
          <w:color w:val="000000" w:themeColor="text1"/>
          <w:szCs w:val="24"/>
        </w:rPr>
        <w:t>roboty objęte niniejszą Umową</w:t>
      </w:r>
      <w:r w:rsidRPr="00A15DE2">
        <w:rPr>
          <w:color w:val="000000" w:themeColor="text1"/>
          <w:szCs w:val="24"/>
        </w:rPr>
        <w:t>, jest obowiązany, do przedłożenia Zamawiającemu projektu tej umowy, przy czym podwykonawca lub dalszy podwykonawca jest obowiązany dołączyć zgodę Wykonawcy na zawarcie umowy o podwykonawstwo o treści zgodnej z projektem umowy.</w:t>
      </w:r>
    </w:p>
    <w:p w14:paraId="7F797A4A" w14:textId="5B3BACE1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Termin zapłaty wynagrodzenia podwykonawcy lub dalszemu podwykonawcy przewidziany w umowie o podwykonawstwo, nie może być dłuższy, niż 30 dni od dnia doręczenia Wykonawcy, podwykonawcy lub dalszemu podwykonawcy faktury lub rachunku, potwierdzających wykonanie zleconej podwykonawcy lub dalszemu podwykonawcy dostawy, usługi lub </w:t>
      </w:r>
      <w:r w:rsidR="00AA4154" w:rsidRPr="00A15DE2">
        <w:rPr>
          <w:color w:val="000000" w:themeColor="text1"/>
          <w:szCs w:val="24"/>
        </w:rPr>
        <w:t>robót budowlanych</w:t>
      </w:r>
      <w:r w:rsidRPr="00A15DE2">
        <w:rPr>
          <w:color w:val="000000" w:themeColor="text1"/>
          <w:szCs w:val="24"/>
        </w:rPr>
        <w:t>.</w:t>
      </w:r>
    </w:p>
    <w:p w14:paraId="7255663C" w14:textId="7E1E5534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Zamawiający, w terminie 14 dni, zgłasza w formie pisemnej zastrzeżenia do projektu umowy o podwykonawstwo, której przedmiotem są </w:t>
      </w:r>
      <w:r w:rsidR="0052175F" w:rsidRPr="00A15DE2">
        <w:rPr>
          <w:color w:val="000000" w:themeColor="text1"/>
          <w:szCs w:val="24"/>
        </w:rPr>
        <w:t>roboty budowlane</w:t>
      </w:r>
      <w:r w:rsidRPr="00A15DE2">
        <w:rPr>
          <w:color w:val="000000" w:themeColor="text1"/>
          <w:szCs w:val="24"/>
        </w:rPr>
        <w:t>:</w:t>
      </w:r>
    </w:p>
    <w:p w14:paraId="514007A7" w14:textId="77777777" w:rsidR="001B6B96" w:rsidRPr="00A15DE2" w:rsidRDefault="001B6B96" w:rsidP="00A15DE2">
      <w:pPr>
        <w:pStyle w:val="Tekstpodstawowywcity"/>
        <w:ind w:left="284" w:firstLine="0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1)</w:t>
      </w:r>
      <w:r w:rsidRPr="00A15DE2">
        <w:rPr>
          <w:color w:val="000000" w:themeColor="text1"/>
          <w:szCs w:val="24"/>
        </w:rPr>
        <w:tab/>
        <w:t>niespełniającej wymagań niniejszej Umowy, w szczególności określonych w ust. 12,</w:t>
      </w:r>
    </w:p>
    <w:p w14:paraId="20727540" w14:textId="77777777" w:rsidR="001B6B96" w:rsidRPr="00A15DE2" w:rsidRDefault="001B6B96" w:rsidP="00A15DE2">
      <w:pPr>
        <w:pStyle w:val="Tekstpodstawowywcity"/>
        <w:ind w:left="284" w:firstLine="0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2)</w:t>
      </w:r>
      <w:r w:rsidRPr="00A15DE2">
        <w:rPr>
          <w:color w:val="000000" w:themeColor="text1"/>
          <w:szCs w:val="24"/>
        </w:rPr>
        <w:tab/>
        <w:t>gdy przewiduje termin zapłaty wynagrodzenia dłuższy niż określony w ust. 2.</w:t>
      </w:r>
    </w:p>
    <w:p w14:paraId="6208DB16" w14:textId="4A0E37DF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Niezgłoszenie w formie pisemnej zastrzeżeń do przedłożonego projektu umowy                                   o podwykonawstwo, której przedmiotem są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>w terminie określonym</w:t>
      </w:r>
      <w:r w:rsidRPr="00A15DE2">
        <w:rPr>
          <w:color w:val="000000" w:themeColor="text1"/>
          <w:szCs w:val="24"/>
        </w:rPr>
        <w:br/>
        <w:t>w ust. 3, uważa się za akceptację projektu umowy przez Zamawiającego.</w:t>
      </w:r>
    </w:p>
    <w:p w14:paraId="08C9B5BC" w14:textId="0BA13127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Wykonawca, podwykonawca lub dalszy podwykonawca umowy na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 xml:space="preserve">przedkłada Zamawiającemu poświadczoną za zgodność z oryginałem kopię zawartej umowy o podwykonawstwo, której przedmiotem są </w:t>
      </w:r>
      <w:r w:rsidR="0052175F" w:rsidRPr="00A15DE2">
        <w:rPr>
          <w:color w:val="000000" w:themeColor="text1"/>
          <w:szCs w:val="24"/>
        </w:rPr>
        <w:t>roboty budowlane</w:t>
      </w:r>
      <w:r w:rsidRPr="00A15DE2">
        <w:rPr>
          <w:color w:val="000000" w:themeColor="text1"/>
          <w:szCs w:val="24"/>
        </w:rPr>
        <w:t>, w terminie</w:t>
      </w:r>
      <w:r w:rsidRPr="00A15DE2">
        <w:rPr>
          <w:color w:val="000000" w:themeColor="text1"/>
          <w:szCs w:val="24"/>
        </w:rPr>
        <w:br/>
        <w:t>7 dni od dnia jej zawarcia.</w:t>
      </w:r>
    </w:p>
    <w:p w14:paraId="3D4D9F80" w14:textId="3B1F135D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Zamawiający, w terminie 14 dni, zgłasza w formie pisemnej sprzeciw do umowy</w:t>
      </w:r>
      <w:r w:rsidRPr="00A15DE2">
        <w:rPr>
          <w:color w:val="000000" w:themeColor="text1"/>
          <w:szCs w:val="24"/>
        </w:rPr>
        <w:br/>
        <w:t xml:space="preserve">o podwykonawstwo, której przedmiotem są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>w przypadkach, o których mowa w ust. 3.</w:t>
      </w:r>
    </w:p>
    <w:p w14:paraId="1DD547E6" w14:textId="3C66C921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Niezgłoszenie w formie pisemnej sprzeciwu do przedłożonej umowy</w:t>
      </w:r>
      <w:r w:rsidR="006562CD" w:rsidRPr="00A15DE2">
        <w:rPr>
          <w:color w:val="000000" w:themeColor="text1"/>
          <w:szCs w:val="24"/>
        </w:rPr>
        <w:t xml:space="preserve"> </w:t>
      </w:r>
      <w:r w:rsidRPr="00A15DE2">
        <w:rPr>
          <w:color w:val="000000" w:themeColor="text1"/>
          <w:szCs w:val="24"/>
        </w:rPr>
        <w:t xml:space="preserve">o podwykonawstwo, której przedmiotem są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>w terminie określonym</w:t>
      </w:r>
      <w:r w:rsidR="006562CD" w:rsidRPr="00A15DE2">
        <w:rPr>
          <w:color w:val="000000" w:themeColor="text1"/>
          <w:szCs w:val="24"/>
        </w:rPr>
        <w:t xml:space="preserve"> </w:t>
      </w:r>
      <w:r w:rsidRPr="00A15DE2">
        <w:rPr>
          <w:color w:val="000000" w:themeColor="text1"/>
          <w:szCs w:val="24"/>
        </w:rPr>
        <w:t>w ust. 6, uważa się za akceptację umowy przez Zamawiającego.</w:t>
      </w:r>
    </w:p>
    <w:p w14:paraId="3579716C" w14:textId="77777777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Przepisy ust. 1 - 7 stosuje się odpowiednio do zmian umowy o podwykonawstwo.</w:t>
      </w:r>
    </w:p>
    <w:p w14:paraId="68857BCE" w14:textId="77777777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 przypadkach, o których mowa w ust. 5 i 8, przedkładający może poświadczyć za zgodność z oryginałem kopię umowy o podwykonawstwo.</w:t>
      </w:r>
    </w:p>
    <w:p w14:paraId="700CA4AD" w14:textId="4EED2A75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Do solidarnej odpowiedzialności Zamawiającego, wykonawcy, podwykonawcy lub dalszego podwykonawcy z tytułu wykonanych </w:t>
      </w:r>
      <w:r w:rsidR="0052175F" w:rsidRPr="00A15DE2">
        <w:rPr>
          <w:color w:val="000000" w:themeColor="text1"/>
          <w:szCs w:val="24"/>
        </w:rPr>
        <w:t xml:space="preserve">robót budowlanych </w:t>
      </w:r>
      <w:r w:rsidRPr="00A15DE2">
        <w:rPr>
          <w:color w:val="000000" w:themeColor="text1"/>
          <w:szCs w:val="24"/>
        </w:rPr>
        <w:t>stosuje się przepisy Kodeksu cywilnego.</w:t>
      </w:r>
    </w:p>
    <w:p w14:paraId="6DA7F2EC" w14:textId="77777777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Wykonawca powierzy podwykonawcom wykonanie następującej części Umowy: …………………………………………………………………………………………</w:t>
      </w:r>
    </w:p>
    <w:p w14:paraId="4E84F983" w14:textId="5F1F3CEC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Projekt umowy o podwykonawstwo musi zawierać regulacje zbieżne i niesprzeczne </w:t>
      </w:r>
      <w:r w:rsidR="007A3DC7" w:rsidRPr="00A15DE2">
        <w:rPr>
          <w:color w:val="000000" w:themeColor="text1"/>
          <w:szCs w:val="24"/>
        </w:rPr>
        <w:t>z postanowieniami Umowy.</w:t>
      </w:r>
    </w:p>
    <w:p w14:paraId="7C321A86" w14:textId="77777777" w:rsidR="001B6B96" w:rsidRPr="00A15DE2" w:rsidRDefault="001B6B96" w:rsidP="00A15DE2">
      <w:pPr>
        <w:pStyle w:val="Tom1"/>
        <w:tabs>
          <w:tab w:val="left" w:pos="4962"/>
        </w:tabs>
        <w:rPr>
          <w:color w:val="000000" w:themeColor="text1"/>
        </w:rPr>
      </w:pPr>
    </w:p>
    <w:p w14:paraId="6BCD442C" w14:textId="5A5C48CE" w:rsidR="007A3DC7" w:rsidRPr="00A15DE2" w:rsidRDefault="00971FED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13</w:t>
      </w:r>
    </w:p>
    <w:p w14:paraId="2BA3AC3F" w14:textId="56F81E63" w:rsidR="001A0534" w:rsidRPr="00A15DE2" w:rsidRDefault="002C21CF" w:rsidP="00A15DE2">
      <w:pPr>
        <w:pStyle w:val="p3"/>
        <w:numPr>
          <w:ilvl w:val="0"/>
          <w:numId w:val="10"/>
        </w:numPr>
        <w:tabs>
          <w:tab w:val="left" w:pos="1080"/>
          <w:tab w:val="left" w:pos="4962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Uprawnienia Zamawiającego z tytułu rękojmi za wady przedmiotu Umowy wygasają po upływie </w:t>
      </w:r>
      <w:r w:rsidR="00985768">
        <w:rPr>
          <w:rFonts w:ascii="Times New Roman" w:hAnsi="Times New Roman"/>
          <w:color w:val="000000" w:themeColor="text1"/>
        </w:rPr>
        <w:t>5</w:t>
      </w:r>
      <w:r w:rsidR="0005448E">
        <w:rPr>
          <w:rFonts w:ascii="Times New Roman" w:hAnsi="Times New Roman"/>
          <w:color w:val="000000" w:themeColor="text1"/>
        </w:rPr>
        <w:t xml:space="preserve"> </w:t>
      </w:r>
      <w:r w:rsidRPr="00A15DE2">
        <w:rPr>
          <w:rFonts w:ascii="Times New Roman" w:hAnsi="Times New Roman"/>
          <w:color w:val="000000" w:themeColor="text1"/>
        </w:rPr>
        <w:t xml:space="preserve">lat. </w:t>
      </w:r>
      <w:r w:rsidR="001A0534" w:rsidRPr="00A15DE2">
        <w:rPr>
          <w:rFonts w:ascii="Times New Roman" w:hAnsi="Times New Roman"/>
          <w:color w:val="000000" w:themeColor="text1"/>
        </w:rPr>
        <w:t>Wykonawca udziela Za</w:t>
      </w:r>
      <w:r w:rsidR="00692EB1" w:rsidRPr="00A15DE2">
        <w:rPr>
          <w:rFonts w:ascii="Times New Roman" w:hAnsi="Times New Roman"/>
          <w:color w:val="000000" w:themeColor="text1"/>
        </w:rPr>
        <w:t xml:space="preserve">mawiającemu </w:t>
      </w:r>
      <w:r w:rsidRPr="00A15DE2">
        <w:rPr>
          <w:rFonts w:ascii="Times New Roman" w:hAnsi="Times New Roman"/>
          <w:color w:val="000000" w:themeColor="text1"/>
        </w:rPr>
        <w:t>gwarancji</w:t>
      </w:r>
      <w:r w:rsidR="007A3DC7" w:rsidRPr="00A15DE2">
        <w:rPr>
          <w:rFonts w:ascii="Times New Roman" w:hAnsi="Times New Roman"/>
          <w:color w:val="000000" w:themeColor="text1"/>
        </w:rPr>
        <w:t xml:space="preserve"> </w:t>
      </w:r>
      <w:r w:rsidRPr="00A15DE2">
        <w:rPr>
          <w:rFonts w:ascii="Times New Roman" w:hAnsi="Times New Roman"/>
          <w:color w:val="000000" w:themeColor="text1"/>
        </w:rPr>
        <w:t>na przedmiot</w:t>
      </w:r>
      <w:r w:rsidR="005C2667" w:rsidRPr="00A15DE2">
        <w:rPr>
          <w:rFonts w:ascii="Times New Roman" w:hAnsi="Times New Roman"/>
          <w:color w:val="000000" w:themeColor="text1"/>
        </w:rPr>
        <w:t xml:space="preserve"> Umowy </w:t>
      </w:r>
      <w:r w:rsidR="001A0534" w:rsidRPr="00A15DE2">
        <w:rPr>
          <w:rFonts w:ascii="Times New Roman" w:hAnsi="Times New Roman"/>
          <w:color w:val="000000" w:themeColor="text1"/>
        </w:rPr>
        <w:t xml:space="preserve">na okres </w:t>
      </w:r>
      <w:r w:rsidR="00582284" w:rsidRPr="00A15DE2">
        <w:rPr>
          <w:rFonts w:ascii="Times New Roman" w:hAnsi="Times New Roman"/>
          <w:color w:val="000000" w:themeColor="text1"/>
        </w:rPr>
        <w:t>…</w:t>
      </w:r>
      <w:r w:rsidRPr="00A15DE2">
        <w:rPr>
          <w:rFonts w:ascii="Times New Roman" w:hAnsi="Times New Roman"/>
          <w:color w:val="000000" w:themeColor="text1"/>
        </w:rPr>
        <w:t xml:space="preserve"> lat. B</w:t>
      </w:r>
      <w:r w:rsidR="001A0534" w:rsidRPr="00A15DE2">
        <w:rPr>
          <w:rFonts w:ascii="Times New Roman" w:eastAsia="MS Mincho" w:hAnsi="Times New Roman"/>
          <w:color w:val="000000" w:themeColor="text1"/>
        </w:rPr>
        <w:t xml:space="preserve">ieg terminu </w:t>
      </w:r>
      <w:r w:rsidRPr="00A15DE2">
        <w:rPr>
          <w:rFonts w:ascii="Times New Roman" w:eastAsia="MS Mincho" w:hAnsi="Times New Roman"/>
          <w:color w:val="000000" w:themeColor="text1"/>
        </w:rPr>
        <w:t xml:space="preserve">rękojmi i gwarancji </w:t>
      </w:r>
      <w:r w:rsidR="001A0534" w:rsidRPr="00A15DE2">
        <w:rPr>
          <w:rFonts w:ascii="Times New Roman" w:eastAsia="MS Mincho" w:hAnsi="Times New Roman"/>
          <w:color w:val="000000" w:themeColor="text1"/>
        </w:rPr>
        <w:t>rozpoczyna się od daty dokonania bezusterkowego odbioru całości przedmiotu Umowy.</w:t>
      </w:r>
      <w:r w:rsidR="001A0534" w:rsidRPr="00A15DE2">
        <w:rPr>
          <w:rFonts w:ascii="Times New Roman" w:hAnsi="Times New Roman"/>
          <w:color w:val="000000" w:themeColor="text1"/>
        </w:rPr>
        <w:t xml:space="preserve"> </w:t>
      </w:r>
    </w:p>
    <w:p w14:paraId="2B7A04C0" w14:textId="55A8642A" w:rsidR="001A0534" w:rsidRPr="00A15DE2" w:rsidRDefault="001A0534" w:rsidP="00A15DE2">
      <w:pPr>
        <w:pStyle w:val="p3"/>
        <w:numPr>
          <w:ilvl w:val="0"/>
          <w:numId w:val="10"/>
        </w:numPr>
        <w:tabs>
          <w:tab w:val="num" w:pos="2160"/>
          <w:tab w:val="left" w:pos="4962"/>
        </w:tabs>
        <w:spacing w:line="240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A15DE2">
        <w:rPr>
          <w:rFonts w:ascii="Times New Roman" w:eastAsia="Times New Roman" w:hAnsi="Times New Roman"/>
          <w:bCs/>
          <w:color w:val="000000" w:themeColor="text1"/>
        </w:rPr>
        <w:t>Jeżeli na poszczególne materiały udzielona jest gwarancja producenta na okre</w:t>
      </w:r>
      <w:r w:rsidR="00A63E8B" w:rsidRPr="00A15DE2">
        <w:rPr>
          <w:rFonts w:ascii="Times New Roman" w:eastAsia="Times New Roman" w:hAnsi="Times New Roman"/>
          <w:bCs/>
          <w:color w:val="000000" w:themeColor="text1"/>
        </w:rPr>
        <w:t>s dłuższy niż wskazany w ust. 1</w:t>
      </w:r>
      <w:r w:rsidRPr="00A15DE2">
        <w:rPr>
          <w:rFonts w:ascii="Times New Roman" w:eastAsia="Times New Roman" w:hAnsi="Times New Roman"/>
          <w:bCs/>
          <w:color w:val="000000" w:themeColor="text1"/>
        </w:rPr>
        <w:t>, okres gwarancji udzielonej przez Wykonawcę odpowiada okresowi gwarancji udzielonej przez producenta.</w:t>
      </w:r>
    </w:p>
    <w:p w14:paraId="7F7F0E83" w14:textId="469578DD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1437"/>
        </w:tabs>
        <w:spacing w:line="240" w:lineRule="auto"/>
        <w:ind w:left="284" w:hanging="284"/>
        <w:jc w:val="both"/>
        <w:rPr>
          <w:rFonts w:ascii="Times New Roman" w:hAnsi="Times New Roman"/>
          <w:strike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okresie gwarancji i rękojmi Wykonawca zapewni we własnym zakresie i na własny koszt naprawy (usunięcie wad). </w:t>
      </w:r>
    </w:p>
    <w:p w14:paraId="23B53F4A" w14:textId="237959AC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przypadku wad </w:t>
      </w:r>
      <w:r w:rsidR="00B218D6" w:rsidRPr="00A15DE2">
        <w:rPr>
          <w:rFonts w:ascii="Times New Roman" w:hAnsi="Times New Roman"/>
          <w:color w:val="000000" w:themeColor="text1"/>
        </w:rPr>
        <w:t>przedmiotu Umowy</w:t>
      </w:r>
      <w:r w:rsidRPr="00A15DE2">
        <w:rPr>
          <w:rFonts w:ascii="Times New Roman" w:hAnsi="Times New Roman"/>
          <w:color w:val="000000" w:themeColor="text1"/>
        </w:rPr>
        <w:t>, Wykonawca zapewnia wykon</w:t>
      </w:r>
      <w:r w:rsidR="00B218D6" w:rsidRPr="00A15DE2">
        <w:rPr>
          <w:rFonts w:ascii="Times New Roman" w:hAnsi="Times New Roman"/>
          <w:color w:val="000000" w:themeColor="text1"/>
        </w:rPr>
        <w:t>anie napraw w okresie gwarancji</w:t>
      </w:r>
      <w:r w:rsidRPr="00A15DE2">
        <w:rPr>
          <w:rFonts w:ascii="Times New Roman" w:hAnsi="Times New Roman"/>
          <w:color w:val="000000" w:themeColor="text1"/>
        </w:rPr>
        <w:t xml:space="preserve"> </w:t>
      </w:r>
      <w:bookmarkStart w:id="2" w:name="_GoBack"/>
      <w:r w:rsidRPr="00A15DE2">
        <w:rPr>
          <w:rFonts w:ascii="Times New Roman" w:hAnsi="Times New Roman"/>
          <w:color w:val="000000" w:themeColor="text1"/>
        </w:rPr>
        <w:t>rękoj</w:t>
      </w:r>
      <w:bookmarkEnd w:id="2"/>
      <w:r w:rsidRPr="00A15DE2">
        <w:rPr>
          <w:rFonts w:ascii="Times New Roman" w:hAnsi="Times New Roman"/>
          <w:color w:val="000000" w:themeColor="text1"/>
        </w:rPr>
        <w:t>mi w najkrótszym możliwym terminie uwzględniającym techniczne możliwości ich usunięcia, jednak nie dłuższym niż 15 dni od ich zgłoszenia przez Zamawiającego.</w:t>
      </w:r>
    </w:p>
    <w:p w14:paraId="24CE29A7" w14:textId="21ADCA22" w:rsidR="00253C17" w:rsidRPr="00A15DE2" w:rsidRDefault="00253C17" w:rsidP="00A15DE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Wykonanie naprawy (usunięcie wad) zostanie stwierdzone, w protokołach </w:t>
      </w:r>
      <w:proofErr w:type="spellStart"/>
      <w:r w:rsidRPr="00A15DE2">
        <w:rPr>
          <w:rFonts w:ascii="Times New Roman" w:hAnsi="Times New Roman"/>
          <w:color w:val="000000" w:themeColor="text1"/>
        </w:rPr>
        <w:t>pousterkowych</w:t>
      </w:r>
      <w:proofErr w:type="spellEnd"/>
      <w:r w:rsidRPr="00A15DE2">
        <w:rPr>
          <w:rFonts w:ascii="Times New Roman" w:hAnsi="Times New Roman"/>
          <w:color w:val="000000" w:themeColor="text1"/>
        </w:rPr>
        <w:t>.</w:t>
      </w:r>
    </w:p>
    <w:p w14:paraId="1420BC5E" w14:textId="297FDE25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terminie </w:t>
      </w:r>
      <w:r w:rsidR="00B218D6" w:rsidRPr="00A15DE2">
        <w:rPr>
          <w:rFonts w:ascii="Times New Roman" w:hAnsi="Times New Roman"/>
          <w:color w:val="000000" w:themeColor="text1"/>
        </w:rPr>
        <w:t>30</w:t>
      </w:r>
      <w:r w:rsidRPr="00A15DE2">
        <w:rPr>
          <w:rFonts w:ascii="Times New Roman" w:hAnsi="Times New Roman"/>
          <w:color w:val="000000" w:themeColor="text1"/>
        </w:rPr>
        <w:t xml:space="preserve"> dni </w:t>
      </w:r>
      <w:r w:rsidR="00B218D6" w:rsidRPr="00A15DE2">
        <w:rPr>
          <w:rFonts w:ascii="Times New Roman" w:hAnsi="Times New Roman"/>
          <w:color w:val="000000" w:themeColor="text1"/>
        </w:rPr>
        <w:t>przed upływem</w:t>
      </w:r>
      <w:r w:rsidRPr="00A15DE2">
        <w:rPr>
          <w:rFonts w:ascii="Times New Roman" w:hAnsi="Times New Roman"/>
          <w:color w:val="000000" w:themeColor="text1"/>
        </w:rPr>
        <w:t xml:space="preserve"> okresu gwarancji i rękojmi, o których mowa w ust. 1, Zamawiający dokona przy udziale przedstawicieli Wykonawcy </w:t>
      </w:r>
      <w:r w:rsidR="00B218D6" w:rsidRPr="00A15DE2">
        <w:rPr>
          <w:rFonts w:ascii="Times New Roman" w:hAnsi="Times New Roman"/>
          <w:color w:val="000000" w:themeColor="text1"/>
        </w:rPr>
        <w:t>przeglądu przedmiotu Umowy w celu stwierdzenia występowania ewentualnych wad</w:t>
      </w:r>
      <w:r w:rsidRPr="00A15DE2">
        <w:rPr>
          <w:rFonts w:ascii="Times New Roman" w:hAnsi="Times New Roman"/>
          <w:color w:val="000000" w:themeColor="text1"/>
        </w:rPr>
        <w:t>.</w:t>
      </w:r>
    </w:p>
    <w:p w14:paraId="46E72DAD" w14:textId="5859A93E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Wykonawca zobowiązany jest do zapewnienia we własnym zakresie i w ramach ceny umownej wszystkich koniecznych przeglądów</w:t>
      </w:r>
      <w:r w:rsidR="00507DD1" w:rsidRPr="00A15DE2">
        <w:rPr>
          <w:rFonts w:ascii="Times New Roman" w:hAnsi="Times New Roman"/>
          <w:color w:val="000000" w:themeColor="text1"/>
        </w:rPr>
        <w:t xml:space="preserve"> </w:t>
      </w:r>
      <w:r w:rsidRPr="00A15DE2">
        <w:rPr>
          <w:rFonts w:ascii="Times New Roman" w:hAnsi="Times New Roman"/>
          <w:color w:val="000000" w:themeColor="text1"/>
        </w:rPr>
        <w:t xml:space="preserve">itp. dla zachowania uprawnień Zamawiającego wynikających z gwarancji i rękojmi na </w:t>
      </w:r>
      <w:r w:rsidR="00B218D6" w:rsidRPr="00A15DE2">
        <w:rPr>
          <w:rFonts w:ascii="Times New Roman" w:hAnsi="Times New Roman"/>
          <w:color w:val="000000" w:themeColor="text1"/>
        </w:rPr>
        <w:t xml:space="preserve">przedmiot Umowy (w tym na </w:t>
      </w:r>
      <w:r w:rsidRPr="00A15DE2">
        <w:rPr>
          <w:rFonts w:ascii="Times New Roman" w:hAnsi="Times New Roman"/>
          <w:color w:val="000000" w:themeColor="text1"/>
        </w:rPr>
        <w:t>materiały i urządzenia</w:t>
      </w:r>
      <w:r w:rsidR="00B218D6" w:rsidRPr="00A15DE2">
        <w:rPr>
          <w:rFonts w:ascii="Times New Roman" w:hAnsi="Times New Roman"/>
          <w:color w:val="000000" w:themeColor="text1"/>
        </w:rPr>
        <w:t>)</w:t>
      </w:r>
      <w:r w:rsidRPr="00A15DE2">
        <w:rPr>
          <w:rFonts w:ascii="Times New Roman" w:hAnsi="Times New Roman"/>
          <w:color w:val="000000" w:themeColor="text1"/>
        </w:rPr>
        <w:t>.</w:t>
      </w:r>
    </w:p>
    <w:p w14:paraId="2DD02349" w14:textId="77777777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426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 przypadku niespełnienia zobowiązań określonych w niniejszym paragrafie Zamawiający może zlecić ich wykonanie na koszt i ryzyko Wykonawcy, bez upoważnienia sądu, bez utraty uprawnień z tytułu gwarancji i rękojmi.</w:t>
      </w:r>
    </w:p>
    <w:p w14:paraId="4CFFD827" w14:textId="77777777" w:rsidR="001A0534" w:rsidRPr="00A15DE2" w:rsidRDefault="001A0534" w:rsidP="00A15DE2">
      <w:pPr>
        <w:pStyle w:val="Tom1"/>
        <w:tabs>
          <w:tab w:val="left" w:pos="4962"/>
        </w:tabs>
        <w:ind w:left="284"/>
        <w:jc w:val="both"/>
        <w:rPr>
          <w:b w:val="0"/>
          <w:color w:val="000000" w:themeColor="text1"/>
        </w:rPr>
      </w:pPr>
    </w:p>
    <w:p w14:paraId="0E142A76" w14:textId="4ECDA419" w:rsidR="001A0534" w:rsidRPr="00A15DE2" w:rsidRDefault="00971FED" w:rsidP="00A15DE2">
      <w:pPr>
        <w:pStyle w:val="Tom1"/>
        <w:tabs>
          <w:tab w:val="left" w:pos="4962"/>
        </w:tabs>
        <w:rPr>
          <w:b w:val="0"/>
          <w:color w:val="000000" w:themeColor="text1"/>
        </w:rPr>
      </w:pPr>
      <w:r w:rsidRPr="00A15DE2">
        <w:rPr>
          <w:color w:val="000000" w:themeColor="text1"/>
        </w:rPr>
        <w:t>§ 1</w:t>
      </w:r>
      <w:r w:rsidR="00AA4154" w:rsidRPr="00A15DE2">
        <w:rPr>
          <w:color w:val="000000" w:themeColor="text1"/>
        </w:rPr>
        <w:t>4</w:t>
      </w:r>
    </w:p>
    <w:p w14:paraId="36AD9FA0" w14:textId="2C79F724" w:rsidR="001A0534" w:rsidRPr="00A15DE2" w:rsidRDefault="001A0534" w:rsidP="00A15DE2">
      <w:pPr>
        <w:pStyle w:val="HTML-wstpniesformatowany"/>
        <w:numPr>
          <w:ilvl w:val="0"/>
          <w:numId w:val="1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</w:t>
      </w:r>
      <w:r w:rsidR="0000295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może żądać od Wykonawcy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kar umownych:</w:t>
      </w:r>
    </w:p>
    <w:p w14:paraId="3DD17DCA" w14:textId="65FD1FB9" w:rsidR="001A0534" w:rsidRPr="00A15DE2" w:rsidRDefault="00A63E8B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opóźnienie </w:t>
      </w:r>
      <w:r w:rsidR="001A053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wykonaniu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Przedmiotu </w:t>
      </w:r>
      <w:r w:rsidR="001A053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Umowy – w wysokości </w:t>
      </w:r>
      <w:r w:rsidR="00E53F89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0,2</w:t>
      </w:r>
      <w:r w:rsidR="001A053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łącznego wynagrodzenia umownego brutto określoneg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w § 4 ust. 1, za każdy dzień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opóźnienia</w:t>
      </w:r>
      <w:r w:rsidR="0000295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8D37EDC" w14:textId="1574A28F" w:rsidR="001A0534" w:rsidRPr="00A15DE2" w:rsidRDefault="001A0534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opóźnienie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usunięciu wad stwierdzonych w protokole odbioru lub w ramach gwarancji lub rękojmi - w wysokości </w:t>
      </w:r>
      <w:r w:rsidR="00E53F89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0,1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łącznego wynagrodzenia umownego brutto określonego w § 4 ust. 1 za każdy dzień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opóźnienia</w:t>
      </w:r>
      <w:r w:rsidR="0000295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6D1B7E5" w14:textId="1EC2B532" w:rsidR="00E53F89" w:rsidRPr="00A15DE2" w:rsidRDefault="00E53F89" w:rsidP="00A15DE2">
      <w:pPr>
        <w:pStyle w:val="HTML-wstpniesformatowany"/>
        <w:numPr>
          <w:ilvl w:val="0"/>
          <w:numId w:val="12"/>
        </w:numPr>
        <w:tabs>
          <w:tab w:val="num" w:pos="720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0,2%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łącznego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wynagrodzenia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umownego 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brutto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określonego w § 4 ust. 1 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przypadku nieprzedłożenia do zaakceptowania </w:t>
      </w:r>
      <w:r w:rsidR="00923488"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projektu umowy o podwykonawstwo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lub projektu jej zmiany – za każdy przypadek naruszenia,</w:t>
      </w:r>
    </w:p>
    <w:p w14:paraId="2B1B20D1" w14:textId="2EADFB1C" w:rsidR="00E53F89" w:rsidRPr="00A15DE2" w:rsidRDefault="00E53F89" w:rsidP="00A15DE2">
      <w:pPr>
        <w:pStyle w:val="HTML-wstpniesformatowany"/>
        <w:numPr>
          <w:ilvl w:val="0"/>
          <w:numId w:val="12"/>
        </w:numPr>
        <w:tabs>
          <w:tab w:val="num" w:pos="720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0,2%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łącznego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wynagrodzenia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umownego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brutto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określonego w § 4 ust. 1</w:t>
      </w:r>
      <w:r w:rsidR="00923488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przypadku nieprzedłożenia poświadczonej za zgodność z oryginałem kopii umowy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o podwykonawstwo lub jej zmiany – za każdy przypadek naruszenia,</w:t>
      </w:r>
    </w:p>
    <w:p w14:paraId="370D2257" w14:textId="7F6231C7" w:rsidR="001A0534" w:rsidRPr="00A15DE2" w:rsidRDefault="001A0534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i/>
          <w:strike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z tytułu odstąpienia od Umowy przez którąkolwiek ze stron z przyczyn leżących po s</w:t>
      </w:r>
      <w:r w:rsidR="00923488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tronie Wykonawcy – w wysokości 3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0 % łącznego wynagrodzenia </w:t>
      </w:r>
      <w:r w:rsidR="00202B97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umownego brutto określonego w §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4 ust. 1</w:t>
      </w:r>
      <w:r w:rsidR="00835E1C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CAD4642" w14:textId="4B81D4B4" w:rsidR="00CF3379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Suma naliczonych przez Zamawiającego kar</w:t>
      </w:r>
      <w:r w:rsidR="00E53F89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umownych nie może przekroczyć 4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0 % łącznego wynagrodzenia umownego brutto określonego w § 4 ust. 1.</w:t>
      </w:r>
    </w:p>
    <w:p w14:paraId="6230F066" w14:textId="77777777" w:rsidR="00CF3379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Zamawiającemu przysługuje prawo dochodzenia odszkodowania przewyższającego określone w umowie kary umowne na zasadach ogólnych. </w:t>
      </w:r>
    </w:p>
    <w:p w14:paraId="6D69F2A9" w14:textId="77777777" w:rsidR="00CF3379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Wykonawca wyraża zgodę na potrącenie kar umownych z przysługującego mu wynagrodzenia.</w:t>
      </w:r>
    </w:p>
    <w:p w14:paraId="0DA3B6B1" w14:textId="148F1E21" w:rsidR="001A0534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W przypadku odstąpienia od Umowy postanowienia dotyczące kar umownych nadal obowiązują Strony.</w:t>
      </w:r>
    </w:p>
    <w:p w14:paraId="48E72593" w14:textId="33A73970" w:rsidR="004907A1" w:rsidRPr="00A15DE2" w:rsidRDefault="004907A1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Zapłata kar umownych nastąpi w ciągu 7 dni od dnia doręczenia Wykonawcy noty księgowej.</w:t>
      </w:r>
    </w:p>
    <w:p w14:paraId="5CA45C92" w14:textId="77777777" w:rsidR="001A0534" w:rsidRPr="00A15DE2" w:rsidRDefault="001A0534" w:rsidP="00A15DE2">
      <w:pPr>
        <w:pStyle w:val="Tom1"/>
        <w:tabs>
          <w:tab w:val="left" w:pos="4962"/>
        </w:tabs>
        <w:ind w:left="284"/>
        <w:rPr>
          <w:color w:val="000000" w:themeColor="text1"/>
        </w:rPr>
      </w:pPr>
    </w:p>
    <w:p w14:paraId="288036B1" w14:textId="7C694B0A" w:rsidR="001A0534" w:rsidRPr="00A15DE2" w:rsidRDefault="00923488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</w:t>
      </w:r>
      <w:r w:rsidR="00E32EF1" w:rsidRPr="00A15DE2">
        <w:rPr>
          <w:color w:val="000000" w:themeColor="text1"/>
        </w:rPr>
        <w:t>5</w:t>
      </w:r>
    </w:p>
    <w:p w14:paraId="59BEDC1F" w14:textId="0171E418" w:rsidR="001A0534" w:rsidRPr="00A15DE2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Wykonawca ponosi pełną odpowiedzialno</w:t>
      </w:r>
      <w:r w:rsidR="00202B97" w:rsidRPr="00A15DE2">
        <w:rPr>
          <w:bCs/>
          <w:color w:val="000000" w:themeColor="text1"/>
          <w:szCs w:val="24"/>
        </w:rPr>
        <w:t xml:space="preserve">ść za wszystkie szkody związane </w:t>
      </w:r>
      <w:r w:rsidR="0060722C" w:rsidRPr="00A15DE2">
        <w:rPr>
          <w:bCs/>
          <w:color w:val="000000" w:themeColor="text1"/>
          <w:szCs w:val="24"/>
        </w:rPr>
        <w:br/>
      </w:r>
      <w:r w:rsidRPr="00A15DE2">
        <w:rPr>
          <w:bCs/>
          <w:color w:val="000000" w:themeColor="text1"/>
          <w:szCs w:val="24"/>
        </w:rPr>
        <w:t xml:space="preserve">z wykonywaniem niniejszej Umowy – wyrządzone przez niego, jego pracowników, współpracowników, podwykonawców oraz inne podmioty i osoby którymi się posługuje. Wykonawca ponosi odpowiedzialność z tego tytułu od momentu przejęcia terenu </w:t>
      </w:r>
      <w:r w:rsidR="005C2667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 xml:space="preserve"> aż do jego przekazania Zamawiającemu, co zostanie potwierdzone </w:t>
      </w:r>
      <w:r w:rsidR="00D61397" w:rsidRPr="00A15DE2">
        <w:rPr>
          <w:bCs/>
          <w:color w:val="000000" w:themeColor="text1"/>
          <w:szCs w:val="24"/>
        </w:rPr>
        <w:t>protokołem wykonania całości P</w:t>
      </w:r>
      <w:r w:rsidRPr="00A15DE2">
        <w:rPr>
          <w:bCs/>
          <w:color w:val="000000" w:themeColor="text1"/>
          <w:szCs w:val="24"/>
        </w:rPr>
        <w:t xml:space="preserve">rzedmiotu Umowy podpisanym przez obie Strony bez </w:t>
      </w:r>
      <w:r w:rsidR="00D61397" w:rsidRPr="00A15DE2">
        <w:rPr>
          <w:bCs/>
          <w:color w:val="000000" w:themeColor="text1"/>
          <w:szCs w:val="24"/>
        </w:rPr>
        <w:t>wad istotnych</w:t>
      </w:r>
      <w:r w:rsidRPr="00A15DE2">
        <w:rPr>
          <w:bCs/>
          <w:color w:val="000000" w:themeColor="text1"/>
          <w:szCs w:val="24"/>
        </w:rPr>
        <w:t>.</w:t>
      </w:r>
    </w:p>
    <w:p w14:paraId="0E66E0C8" w14:textId="7591FF02" w:rsidR="001A0534" w:rsidRPr="00A15DE2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iCs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Wykonawca zobowiązany jest do zawarcia na własny koszt umowy ubezpieczenia odpowiedzialności cywilnej w zakresie objętym przedmiotem Umowy w wysokości nie mniejszej niż </w:t>
      </w:r>
      <w:r w:rsidR="00AF6263" w:rsidRPr="00A15DE2">
        <w:rPr>
          <w:color w:val="000000" w:themeColor="text1"/>
          <w:szCs w:val="24"/>
        </w:rPr>
        <w:t xml:space="preserve">wartość brutto </w:t>
      </w:r>
      <w:r w:rsidRPr="00A15DE2">
        <w:rPr>
          <w:color w:val="000000" w:themeColor="text1"/>
          <w:szCs w:val="24"/>
        </w:rPr>
        <w:t>Umowy - od dnia zawarcia Umowy do dnia podpis</w:t>
      </w:r>
      <w:r w:rsidR="00D61397" w:rsidRPr="00A15DE2">
        <w:rPr>
          <w:color w:val="000000" w:themeColor="text1"/>
          <w:szCs w:val="24"/>
        </w:rPr>
        <w:t>ania protokołu odbioru całości Przedmiotu U</w:t>
      </w:r>
      <w:r w:rsidRPr="00A15DE2">
        <w:rPr>
          <w:color w:val="000000" w:themeColor="text1"/>
          <w:szCs w:val="24"/>
        </w:rPr>
        <w:t xml:space="preserve">mowy bez uwag i zastrzeżeń (ubezpieczenie deliktowe i kontraktowe). W przypadku przedłużenia terminu wykonywania Umowy Wykonawca zobowiązany jest do przedłużenia okresu ubezpieczenia lub zawarcia nowej umowy </w:t>
      </w:r>
      <w:r w:rsidR="00CF3379" w:rsidRPr="00A15DE2">
        <w:rPr>
          <w:color w:val="000000" w:themeColor="text1"/>
          <w:szCs w:val="24"/>
        </w:rPr>
        <w:t>ubezpieczenia – w przypadku nie</w:t>
      </w:r>
      <w:r w:rsidRPr="00A15DE2">
        <w:rPr>
          <w:color w:val="000000" w:themeColor="text1"/>
          <w:szCs w:val="24"/>
        </w:rPr>
        <w:t xml:space="preserve">wykonania tego obowiązku Zamawiający uprawniony jest do zawarcia umowy ubezpieczenia na koszt Wykonawcy. </w:t>
      </w:r>
      <w:r w:rsidR="00923488" w:rsidRPr="00A15DE2">
        <w:rPr>
          <w:iCs/>
          <w:color w:val="000000" w:themeColor="text1"/>
          <w:szCs w:val="24"/>
        </w:rPr>
        <w:t xml:space="preserve">Kopia polisy wraz z potwierdzeniem uiszczenia składki zostanie dostarczona Zamawiającemu przez Wykonawcę najpóźniej w dniu protokolarnego przejęcia terenu budowy i będzie stanowiła </w:t>
      </w:r>
      <w:r w:rsidR="00002954" w:rsidRPr="00A15DE2">
        <w:rPr>
          <w:iCs/>
          <w:color w:val="000000" w:themeColor="text1"/>
          <w:szCs w:val="24"/>
        </w:rPr>
        <w:t>załącznik nr 2</w:t>
      </w:r>
      <w:r w:rsidR="00923488" w:rsidRPr="00A15DE2">
        <w:rPr>
          <w:b/>
          <w:iCs/>
          <w:color w:val="000000" w:themeColor="text1"/>
          <w:szCs w:val="24"/>
        </w:rPr>
        <w:t xml:space="preserve"> </w:t>
      </w:r>
      <w:r w:rsidR="00923488" w:rsidRPr="00A15DE2">
        <w:rPr>
          <w:iCs/>
          <w:color w:val="000000" w:themeColor="text1"/>
          <w:szCs w:val="24"/>
        </w:rPr>
        <w:t>do niniejszej Umowy.</w:t>
      </w:r>
    </w:p>
    <w:p w14:paraId="1BCA1640" w14:textId="77777777" w:rsidR="001A0534" w:rsidRPr="00A15DE2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iCs/>
          <w:color w:val="000000" w:themeColor="text1"/>
          <w:szCs w:val="24"/>
        </w:rPr>
      </w:pPr>
      <w:r w:rsidRPr="00A15DE2">
        <w:rPr>
          <w:iCs/>
          <w:color w:val="000000" w:themeColor="text1"/>
          <w:szCs w:val="24"/>
        </w:rPr>
        <w:t xml:space="preserve">Na każde żądanie Zamawiającego Wykonawca zobowiązany jest przedłożyć mu do wglądu oryginał polis wraz z dowodem uiszczenia składek. </w:t>
      </w:r>
    </w:p>
    <w:p w14:paraId="04FD790F" w14:textId="77777777" w:rsidR="006B7583" w:rsidRPr="00A15DE2" w:rsidRDefault="006B7583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</w:p>
    <w:p w14:paraId="30ED04CF" w14:textId="402EBE6E" w:rsidR="001A0534" w:rsidRPr="00A15DE2" w:rsidRDefault="00923488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</w:t>
      </w:r>
      <w:r w:rsidR="00E32EF1" w:rsidRPr="00A15DE2">
        <w:rPr>
          <w:b/>
          <w:color w:val="000000" w:themeColor="text1"/>
        </w:rPr>
        <w:t>6</w:t>
      </w:r>
    </w:p>
    <w:p w14:paraId="0FDE53A4" w14:textId="0BC86648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Oprócz przypadków</w:t>
      </w:r>
      <w:r w:rsidR="00D61397" w:rsidRPr="00A15DE2">
        <w:rPr>
          <w:color w:val="000000" w:themeColor="text1"/>
        </w:rPr>
        <w:t xml:space="preserve"> wskazanych w kodeksie cywilnym, </w:t>
      </w:r>
      <w:r w:rsidRPr="00A15DE2">
        <w:rPr>
          <w:color w:val="000000" w:themeColor="text1"/>
        </w:rPr>
        <w:t>Zamawiający będzie dodatkowo uprawniony do odstąpienia od Umowy w przypadkach określonych w Umowie.</w:t>
      </w:r>
    </w:p>
    <w:p w14:paraId="5F3B7745" w14:textId="2208839E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Odstąpienie od Umowy na mocy niniejszego paragrafu oraz kodeksu cywilnego może nastąpić, według wyboru Zamawiającego, w całości albo w niewykonanej części Umowy. </w:t>
      </w:r>
    </w:p>
    <w:p w14:paraId="075B70DB" w14:textId="77777777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Odstąpienie od Umowy na mocy niniejszego paragrafu może nastąpić w terminie 30 dni od dnia powzięcia przez Zamawiającego informacji o zaistnieniu zdarzenia, które uprawnia go do odstąpienia. Jeżeli okoliczność uprawniająca Zamawiającego do odstąpienia od Umowy ma charakter ciągły, termin dla Zamawiającego do odstąpienia liczy się od dnia ustania tej okoliczności. </w:t>
      </w:r>
    </w:p>
    <w:p w14:paraId="5A052C6B" w14:textId="77777777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Upływ terminu do odstąpienia liczy się odrębnie dla każdego przypadku i okoliczności uprawniających do odstąpienia od Umowy.</w:t>
      </w:r>
    </w:p>
    <w:p w14:paraId="11284484" w14:textId="77777777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Zamawiający będzie uprawniony do odstąpienia od Umowy, jeśli Wykonawca:</w:t>
      </w:r>
    </w:p>
    <w:p w14:paraId="3A4A7A9D" w14:textId="7B6A8633" w:rsidR="001A0534" w:rsidRPr="00A15DE2" w:rsidRDefault="00D61397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bezpodstawnie </w:t>
      </w:r>
      <w:r w:rsidR="001A0534" w:rsidRPr="00A15DE2">
        <w:rPr>
          <w:color w:val="000000" w:themeColor="text1"/>
        </w:rPr>
        <w:t xml:space="preserve">przerywa </w:t>
      </w:r>
      <w:r w:rsidR="00E734E2" w:rsidRPr="00A15DE2">
        <w:rPr>
          <w:color w:val="000000" w:themeColor="text1"/>
        </w:rPr>
        <w:t>wykonywanie prac objętych Umową</w:t>
      </w:r>
      <w:r w:rsidR="006B7583" w:rsidRPr="00A15DE2">
        <w:rPr>
          <w:color w:val="000000" w:themeColor="text1"/>
        </w:rPr>
        <w:t>;</w:t>
      </w:r>
    </w:p>
    <w:p w14:paraId="564E9C18" w14:textId="04B1C2CB" w:rsidR="001A0534" w:rsidRPr="00A15DE2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jest w zwłoce z rozpoczęciem wykonywania Umowy </w:t>
      </w:r>
      <w:r w:rsidR="00D61397" w:rsidRPr="00A15DE2">
        <w:rPr>
          <w:color w:val="000000" w:themeColor="text1"/>
        </w:rPr>
        <w:t xml:space="preserve">o co najmniej </w:t>
      </w:r>
      <w:r w:rsidR="004907A1" w:rsidRPr="00A15DE2">
        <w:rPr>
          <w:color w:val="000000" w:themeColor="text1"/>
        </w:rPr>
        <w:t>10 dni</w:t>
      </w:r>
      <w:r w:rsidR="0052296A" w:rsidRPr="00A15DE2">
        <w:rPr>
          <w:color w:val="000000" w:themeColor="text1"/>
        </w:rPr>
        <w:t xml:space="preserve"> lub jest </w:t>
      </w:r>
      <w:r w:rsidR="0060722C" w:rsidRPr="00A15DE2">
        <w:rPr>
          <w:color w:val="000000" w:themeColor="text1"/>
        </w:rPr>
        <w:br/>
      </w:r>
      <w:r w:rsidR="0052296A" w:rsidRPr="00A15DE2">
        <w:rPr>
          <w:color w:val="000000" w:themeColor="text1"/>
        </w:rPr>
        <w:t>w zwłoce z realizacją obowiązków wynik</w:t>
      </w:r>
      <w:r w:rsidR="00923488" w:rsidRPr="00A15DE2">
        <w:rPr>
          <w:color w:val="000000" w:themeColor="text1"/>
        </w:rPr>
        <w:t>ających z gwarancji lub rękojmi</w:t>
      </w:r>
      <w:r w:rsidR="006B7583" w:rsidRPr="00A15DE2">
        <w:rPr>
          <w:color w:val="000000" w:themeColor="text1"/>
        </w:rPr>
        <w:t>;</w:t>
      </w:r>
      <w:r w:rsidRPr="00A15DE2">
        <w:rPr>
          <w:color w:val="000000" w:themeColor="text1"/>
        </w:rPr>
        <w:t xml:space="preserve"> </w:t>
      </w:r>
    </w:p>
    <w:p w14:paraId="20C7345D" w14:textId="083F273D" w:rsidR="001A0534" w:rsidRPr="00A15DE2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podzleci całość </w:t>
      </w:r>
      <w:r w:rsidR="005C2667" w:rsidRPr="00A15DE2">
        <w:rPr>
          <w:color w:val="000000" w:themeColor="text1"/>
        </w:rPr>
        <w:t xml:space="preserve">prac </w:t>
      </w:r>
      <w:r w:rsidRPr="00A15DE2">
        <w:rPr>
          <w:color w:val="000000" w:themeColor="text1"/>
        </w:rPr>
        <w:t>lub sceduje Umowę bez uprzedni</w:t>
      </w:r>
      <w:r w:rsidR="006B7583" w:rsidRPr="00A15DE2">
        <w:rPr>
          <w:color w:val="000000" w:themeColor="text1"/>
        </w:rPr>
        <w:t>ej pisemnej zgody Zamawiającego;</w:t>
      </w:r>
    </w:p>
    <w:p w14:paraId="15309FFD" w14:textId="6330CF72" w:rsidR="001A0534" w:rsidRPr="00A15DE2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>doprowadzi do sytuacji, w której zostanie dokonane zajęcie jego majątku, w szczególności nastąpi zajęcie wynagrodzenia należnego Wykonawcy z tytułu realizacji Umowy i pomimo wyznaczenia przez Zamawiającego terminu nie krótszego niż 14 dni na podjęcie skutecznych działań mających doprowadzić do uchylenia dokonanych zajęć, dokonane zajęcie nie zostanie u</w:t>
      </w:r>
      <w:r w:rsidR="006B7583" w:rsidRPr="00A15DE2">
        <w:rPr>
          <w:color w:val="000000" w:themeColor="text1"/>
        </w:rPr>
        <w:t>chylone przez organ egzekucyjny.</w:t>
      </w:r>
    </w:p>
    <w:p w14:paraId="66EA35D0" w14:textId="77777777" w:rsidR="00BC692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Odstąpienie od Umowy następuje w formie pisemnej.  </w:t>
      </w:r>
    </w:p>
    <w:p w14:paraId="4B0B28B8" w14:textId="6FF7B861" w:rsidR="0000295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Odstąpienie od Umowy nie pozbawia Zamawiającego ż</w:t>
      </w:r>
      <w:r w:rsidR="00CF3379" w:rsidRPr="00A15DE2">
        <w:rPr>
          <w:color w:val="000000" w:themeColor="text1"/>
        </w:rPr>
        <w:t xml:space="preserve">adnego z uprawnień, jakie nabył </w:t>
      </w:r>
      <w:r w:rsidRPr="00A15DE2">
        <w:rPr>
          <w:color w:val="000000" w:themeColor="text1"/>
        </w:rPr>
        <w:t>on</w:t>
      </w:r>
      <w:r w:rsidR="0005448E">
        <w:rPr>
          <w:color w:val="000000" w:themeColor="text1"/>
        </w:rPr>
        <w:t xml:space="preserve"> </w:t>
      </w:r>
      <w:r w:rsidRPr="00A15DE2">
        <w:rPr>
          <w:color w:val="000000" w:themeColor="text1"/>
        </w:rPr>
        <w:t>na</w:t>
      </w:r>
      <w:r w:rsidR="0005448E">
        <w:rPr>
          <w:color w:val="000000" w:themeColor="text1"/>
        </w:rPr>
        <w:t xml:space="preserve"> </w:t>
      </w:r>
      <w:r w:rsidRPr="00A15DE2">
        <w:rPr>
          <w:color w:val="000000" w:themeColor="text1"/>
        </w:rPr>
        <w:t xml:space="preserve">podstawie niniejszej Umowy lub na innej podstawie. </w:t>
      </w:r>
    </w:p>
    <w:p w14:paraId="42B861DC" w14:textId="7B36F6F0" w:rsidR="00002954" w:rsidRPr="00A15DE2" w:rsidRDefault="0000295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Skutki odstąpienia od Umowy, w tym w zakresie rękojmi za wady i gwarancji przedmiotu Umowy, odnosić się będą jedynie do tej części przedmiotu Umowy przewidzianego do wykonania na podstawie Umowy, która nie została wykonana przed skorzystaniem z prawa odstąpienia od Umowy.</w:t>
      </w:r>
    </w:p>
    <w:p w14:paraId="6827320F" w14:textId="77777777" w:rsidR="00002954" w:rsidRPr="00A15DE2" w:rsidRDefault="00002954" w:rsidP="00A15DE2">
      <w:pPr>
        <w:keepLines/>
        <w:widowControl w:val="0"/>
        <w:tabs>
          <w:tab w:val="left" w:pos="4962"/>
        </w:tabs>
        <w:ind w:left="284"/>
        <w:jc w:val="center"/>
        <w:rPr>
          <w:b/>
          <w:color w:val="000000" w:themeColor="text1"/>
        </w:rPr>
      </w:pPr>
    </w:p>
    <w:p w14:paraId="5469F3BC" w14:textId="04BEC5D0" w:rsidR="001A0534" w:rsidRPr="00A15DE2" w:rsidRDefault="00923488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</w:t>
      </w:r>
      <w:r w:rsidR="00E32EF1" w:rsidRPr="00A15DE2">
        <w:rPr>
          <w:b/>
          <w:color w:val="000000" w:themeColor="text1"/>
        </w:rPr>
        <w:t>7</w:t>
      </w:r>
    </w:p>
    <w:p w14:paraId="145B48DA" w14:textId="77777777" w:rsidR="00BC6924" w:rsidRPr="00A15DE2" w:rsidRDefault="00BC6924" w:rsidP="00A15DE2">
      <w:pPr>
        <w:pStyle w:val="Tekstpodstawowywcity"/>
        <w:numPr>
          <w:ilvl w:val="0"/>
          <w:numId w:val="19"/>
        </w:numPr>
        <w:suppressAutoHyphens w:val="0"/>
        <w:ind w:left="360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 sprawach związanych z realizacja Umowy osobami odpowiedzialnymi są:</w:t>
      </w:r>
    </w:p>
    <w:p w14:paraId="322C04B9" w14:textId="5CCDF84A" w:rsidR="00CA30C4" w:rsidRPr="00A15DE2" w:rsidRDefault="00002954" w:rsidP="00A15DE2">
      <w:pPr>
        <w:pStyle w:val="Tekstpodstawowywcity"/>
        <w:numPr>
          <w:ilvl w:val="1"/>
          <w:numId w:val="4"/>
        </w:numPr>
        <w:tabs>
          <w:tab w:val="clear" w:pos="1440"/>
        </w:tabs>
        <w:ind w:left="567" w:hanging="283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z</w:t>
      </w:r>
      <w:r w:rsidR="00BC6924" w:rsidRPr="00A15DE2">
        <w:rPr>
          <w:color w:val="000000" w:themeColor="text1"/>
          <w:szCs w:val="24"/>
        </w:rPr>
        <w:t xml:space="preserve">e strony </w:t>
      </w:r>
      <w:r w:rsidR="00CA30C4" w:rsidRPr="00A15DE2">
        <w:rPr>
          <w:color w:val="000000" w:themeColor="text1"/>
          <w:szCs w:val="24"/>
        </w:rPr>
        <w:t xml:space="preserve">Zamawiającego </w:t>
      </w:r>
      <w:r w:rsidRPr="00A15DE2">
        <w:rPr>
          <w:color w:val="000000" w:themeColor="text1"/>
          <w:szCs w:val="24"/>
        </w:rPr>
        <w:t>o</w:t>
      </w:r>
      <w:r w:rsidR="00BC6924" w:rsidRPr="00A15DE2">
        <w:rPr>
          <w:color w:val="000000" w:themeColor="text1"/>
          <w:szCs w:val="24"/>
        </w:rPr>
        <w:t xml:space="preserve">sobą upoważnioną do dokonywania uzgodnień w trakcie realizacji Umowy, w tym uzgodnień w zakresie zagadnień technicznych jest ……………………… (tel. ………………, adres e-mail: </w:t>
      </w:r>
      <w:hyperlink r:id="rId10" w:history="1">
        <w:r w:rsidR="00BC6924" w:rsidRPr="00A15DE2">
          <w:rPr>
            <w:rStyle w:val="Hipercze"/>
            <w:color w:val="000000" w:themeColor="text1"/>
            <w:szCs w:val="24"/>
            <w:u w:val="none"/>
          </w:rPr>
          <w:t>……………………</w:t>
        </w:r>
      </w:hyperlink>
      <w:r w:rsidR="00BC6924" w:rsidRPr="00A15DE2">
        <w:rPr>
          <w:color w:val="000000" w:themeColor="text1"/>
          <w:szCs w:val="24"/>
        </w:rPr>
        <w:t>) lub inna osoba wskazana imiennie przez Zamawiającego.</w:t>
      </w:r>
      <w:r w:rsidR="00CA30C4" w:rsidRPr="00A15DE2">
        <w:rPr>
          <w:color w:val="000000" w:themeColor="text1"/>
          <w:szCs w:val="24"/>
        </w:rPr>
        <w:t xml:space="preserve"> </w:t>
      </w:r>
      <w:r w:rsidR="00BC6924" w:rsidRPr="00A15DE2">
        <w:rPr>
          <w:color w:val="000000" w:themeColor="text1"/>
          <w:szCs w:val="24"/>
        </w:rPr>
        <w:t xml:space="preserve">Wykonawca zobowiązany jest kierować korespondencję do osoby upoważnionej do dokonywania uzgodnień w trakcie realizacji Umowy, w tym uzgodnień w </w:t>
      </w:r>
      <w:r w:rsidR="00CA30C4" w:rsidRPr="00A15DE2">
        <w:rPr>
          <w:color w:val="000000" w:themeColor="text1"/>
          <w:szCs w:val="24"/>
        </w:rPr>
        <w:t>zakresie zagadnień technicznych;</w:t>
      </w:r>
    </w:p>
    <w:p w14:paraId="5D9EEF81" w14:textId="5DBDFE34" w:rsidR="00BC6924" w:rsidRPr="00A15DE2" w:rsidRDefault="00CA30C4" w:rsidP="00A15DE2">
      <w:pPr>
        <w:pStyle w:val="Tekstpodstawowywcity"/>
        <w:numPr>
          <w:ilvl w:val="1"/>
          <w:numId w:val="4"/>
        </w:numPr>
        <w:tabs>
          <w:tab w:val="clear" w:pos="1440"/>
        </w:tabs>
        <w:ind w:left="567" w:hanging="283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ze strony Wykonawcy os</w:t>
      </w:r>
      <w:r w:rsidR="00BC6924" w:rsidRPr="00A15DE2">
        <w:rPr>
          <w:color w:val="000000" w:themeColor="text1"/>
          <w:szCs w:val="24"/>
        </w:rPr>
        <w:t>obą upoważnioną do dokonywania uzgodnień w trakcie realizacji Umowy, w tym uzgodnień w zakresie zagadnień technicznych jest ……….. (tel. …………….…, adres e-mail: …………..) lub inna osoba wskazana imiennie przez Wykonawcę.</w:t>
      </w:r>
    </w:p>
    <w:p w14:paraId="09B715FF" w14:textId="77777777" w:rsidR="0060722C" w:rsidRPr="00A15DE2" w:rsidRDefault="0060722C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</w:p>
    <w:p w14:paraId="740D036F" w14:textId="753C921D" w:rsidR="001A0534" w:rsidRPr="00A15DE2" w:rsidRDefault="00923488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</w:t>
      </w:r>
      <w:r w:rsidR="00E32EF1" w:rsidRPr="00A15DE2">
        <w:rPr>
          <w:b/>
          <w:color w:val="000000" w:themeColor="text1"/>
        </w:rPr>
        <w:t>8</w:t>
      </w:r>
    </w:p>
    <w:p w14:paraId="06932C81" w14:textId="5C8EA86C" w:rsidR="0060722C" w:rsidRPr="00A15DE2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Strony nie odpowiadają za niewykonanie lub nienależyte wykonanie Umowy spowodowane siłą wyższą. Strony określają, że siła wyższa oznacza zdarzenie nadzwyczajne, zewnętrzne, niezależne od Stron i niemożliwe do przewidzenia na dzień zawarcia Umowy, przy z</w:t>
      </w:r>
      <w:r w:rsidR="0060722C" w:rsidRPr="00A15DE2">
        <w:rPr>
          <w:color w:val="000000" w:themeColor="text1"/>
        </w:rPr>
        <w:t>achowaniu należytej staranności.</w:t>
      </w:r>
    </w:p>
    <w:p w14:paraId="68F6E476" w14:textId="77777777" w:rsidR="0060722C" w:rsidRPr="00A15DE2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Strona podlegająca działaniu siły wyższej niezwłocznie zawiadomi na piśmie druga Stronę </w:t>
      </w:r>
      <w:r w:rsidRPr="00A15DE2">
        <w:rPr>
          <w:color w:val="000000" w:themeColor="text1"/>
        </w:rPr>
        <w:br/>
        <w:t>o wystąpieniu siły wyższej i przewidywanych skutkach w zakresie realizacji jej zobowiązań.</w:t>
      </w:r>
    </w:p>
    <w:p w14:paraId="7375AA90" w14:textId="62A7804C" w:rsidR="00FC5F8B" w:rsidRPr="00A15DE2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Strony wspólnie postanowią o dalszym sposobie realizacji Umowy za porozumieniem Stron.</w:t>
      </w:r>
    </w:p>
    <w:p w14:paraId="5C166463" w14:textId="77777777" w:rsidR="001A0534" w:rsidRPr="00A15DE2" w:rsidRDefault="001A0534" w:rsidP="00A15DE2">
      <w:pPr>
        <w:keepLines/>
        <w:widowControl w:val="0"/>
        <w:tabs>
          <w:tab w:val="left" w:pos="4962"/>
        </w:tabs>
        <w:ind w:left="284"/>
        <w:jc w:val="both"/>
        <w:rPr>
          <w:color w:val="000000" w:themeColor="text1"/>
        </w:rPr>
      </w:pPr>
    </w:p>
    <w:p w14:paraId="62160334" w14:textId="3E940082" w:rsidR="001A0534" w:rsidRPr="00A15DE2" w:rsidRDefault="00923488" w:rsidP="00A15DE2">
      <w:pPr>
        <w:tabs>
          <w:tab w:val="left" w:pos="4962"/>
        </w:tabs>
        <w:autoSpaceDE w:val="0"/>
        <w:jc w:val="center"/>
        <w:rPr>
          <w:b/>
          <w:bCs/>
          <w:color w:val="000000" w:themeColor="text1"/>
        </w:rPr>
      </w:pPr>
      <w:r w:rsidRPr="00A15DE2">
        <w:rPr>
          <w:b/>
          <w:bCs/>
          <w:color w:val="000000" w:themeColor="text1"/>
        </w:rPr>
        <w:t xml:space="preserve">§ </w:t>
      </w:r>
      <w:r w:rsidR="00E32EF1" w:rsidRPr="00A15DE2">
        <w:rPr>
          <w:b/>
          <w:bCs/>
          <w:color w:val="000000" w:themeColor="text1"/>
        </w:rPr>
        <w:t>19</w:t>
      </w:r>
    </w:p>
    <w:p w14:paraId="12995782" w14:textId="77777777" w:rsidR="00AF6263" w:rsidRPr="00A15DE2" w:rsidRDefault="00AF6263" w:rsidP="00A15DE2">
      <w:pPr>
        <w:pStyle w:val="Teksttreci21"/>
        <w:numPr>
          <w:ilvl w:val="0"/>
          <w:numId w:val="28"/>
        </w:numPr>
        <w:spacing w:line="240" w:lineRule="auto"/>
        <w:rPr>
          <w:rStyle w:val="Teksttreci2"/>
          <w:rFonts w:ascii="Times New Roman" w:hAnsi="Times New Roman" w:cs="Times New Roman"/>
          <w:color w:val="000000" w:themeColor="text1"/>
        </w:rPr>
      </w:pPr>
      <w:r w:rsidRPr="00A15DE2">
        <w:rPr>
          <w:rStyle w:val="Teksttreci2"/>
          <w:rFonts w:ascii="Times New Roman" w:hAnsi="Times New Roman" w:cs="Times New Roman"/>
          <w:color w:val="000000" w:themeColor="text1"/>
        </w:rPr>
        <w:t>Wykonawca zobowiązuje się, że jakichkolwiek praw Wykonawcy związanych bezpośrednio lub pośrednio z umową,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w zakresie prowadzenia działalności gospodarczej i zarządzania w rozumieniu m.in. przepisów rozporządzenia Rady Ministrów z dnia 24 grudnia 2007 r. w sprawie Polskiej Klasyfikacji Działalności (Dz. U. Nr 251, poz. 1885), tj. firmom zajmującym się działalnością windykacyjną.</w:t>
      </w:r>
    </w:p>
    <w:p w14:paraId="1FBECA27" w14:textId="77777777" w:rsidR="00AF6263" w:rsidRPr="00A15DE2" w:rsidRDefault="00AF6263" w:rsidP="00A15DE2">
      <w:pPr>
        <w:pStyle w:val="Teksttreci21"/>
        <w:numPr>
          <w:ilvl w:val="0"/>
          <w:numId w:val="28"/>
        </w:numPr>
        <w:spacing w:line="240" w:lineRule="auto"/>
        <w:rPr>
          <w:rStyle w:val="Teksttreci2"/>
          <w:rFonts w:ascii="Times New Roman" w:hAnsi="Times New Roman" w:cs="Times New Roman"/>
          <w:color w:val="000000" w:themeColor="text1"/>
        </w:rPr>
      </w:pPr>
      <w:r w:rsidRPr="00A15DE2">
        <w:rPr>
          <w:rStyle w:val="Teksttreci2"/>
          <w:rFonts w:ascii="Times New Roman" w:hAnsi="Times New Roman" w:cs="Times New Roman"/>
          <w:color w:val="000000" w:themeColor="text1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14:paraId="26216829" w14:textId="77777777" w:rsidR="00582284" w:rsidRPr="00A15DE2" w:rsidRDefault="0058228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3810F2BB" w14:textId="69854D57" w:rsidR="0091002F" w:rsidRPr="00A15DE2" w:rsidRDefault="00923488" w:rsidP="00A15DE2">
      <w:pPr>
        <w:tabs>
          <w:tab w:val="left" w:pos="4962"/>
        </w:tabs>
        <w:autoSpaceDE w:val="0"/>
        <w:jc w:val="center"/>
        <w:rPr>
          <w:b/>
          <w:bCs/>
          <w:color w:val="000000" w:themeColor="text1"/>
        </w:rPr>
      </w:pPr>
      <w:r w:rsidRPr="00A15DE2">
        <w:rPr>
          <w:b/>
          <w:bCs/>
          <w:color w:val="000000" w:themeColor="text1"/>
        </w:rPr>
        <w:t>§ 2</w:t>
      </w:r>
      <w:r w:rsidR="00A15DE2" w:rsidRPr="00A15DE2">
        <w:rPr>
          <w:b/>
          <w:bCs/>
          <w:color w:val="000000" w:themeColor="text1"/>
        </w:rPr>
        <w:t>0</w:t>
      </w:r>
    </w:p>
    <w:p w14:paraId="2A258EAF" w14:textId="16D51327" w:rsidR="00CA30C4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Na potrzeby realizacji niniejszej Umowy Strony jako niezależni administratorzy danych udostępniać będą sobie nawzajem dane osobowe swoich reprezentantów  lub przedstawicieli wskazanych w Umowie oraz innych osób w związku z realizacją Umowy w zależności od potrzeb wynikających z postanowień niniejszej Umowy, obejmujące następujące kategorie odnośnych danych: dane identyfikacyjne (m.in. imię i nazwisko, stanowisko, miejsce zatrudnienia, ewentualne nieobecności w pracy), kontaktowe (m.in. służbowy adres e-mail,  numer telefonu, miejsce wykonywania pracy).</w:t>
      </w:r>
    </w:p>
    <w:p w14:paraId="535BF43A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Strony zobowiązują się do poinformowania osób wymienionych w ust. 1 w terminie najpóźniej miesiąca po pozyskaniu danych osobowych lub przy pierwszej komunikacji            z osobą, której dane dotyczą o konieczności przekazania ich danych na potrzeby realizacji Umowy, w tym o celu i zakresie przekazania danych, wskazanych w ust. 4-12 oraz źródle pozyskania danych osobowych.</w:t>
      </w:r>
    </w:p>
    <w:p w14:paraId="09B52579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056B429E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 xml:space="preserve">Administratorem danych osobowych w rozumieniu art. 4 pkt 7 Rozporządzenia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 – zwane dalej „RODO”), przekazanych PWiK na potrzeby zawarcia i realizacji Umowy jest </w:t>
      </w:r>
      <w:r w:rsidRPr="00A15DE2">
        <w:rPr>
          <w:rFonts w:cs="Times New Roman"/>
          <w:color w:val="000000" w:themeColor="text1"/>
        </w:rPr>
        <w:t>Przedsiębiorstwo Wodociągów i Kanalizacji w Ząbkach sp. z o.o. (PWiK), ul. Hubalczyków 1, 05-091 Ząbki, tel. 22 781-68-16.</w:t>
      </w:r>
    </w:p>
    <w:p w14:paraId="7EE74897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 xml:space="preserve">W PWiK został wyznaczony Inspektor ochrony danych – P. Radosław Wasilewski, z którym można się skontaktować poprzez email </w:t>
      </w:r>
      <w:hyperlink r:id="rId11" w:history="1">
        <w:r w:rsidRPr="00A15DE2">
          <w:rPr>
            <w:rFonts w:cs="Times New Roman"/>
            <w:color w:val="000000" w:themeColor="text1"/>
            <w:lang w:eastAsia="ar-SA"/>
          </w:rPr>
          <w:t>daneosobowe@zabki.pl</w:t>
        </w:r>
      </w:hyperlink>
      <w:r w:rsidRPr="00A15DE2">
        <w:rPr>
          <w:rFonts w:cs="Times New Roman"/>
          <w:color w:val="000000" w:themeColor="text1"/>
          <w:lang w:eastAsia="ar-SA"/>
        </w:rPr>
        <w:t>, telefonicznie 783-220-250 lub pisemnie na adres PWiK, ul. Hubalczyków 1, 05-091 Ząbki.</w:t>
      </w:r>
    </w:p>
    <w:p w14:paraId="09D8B49B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Zebrane dane osobowe będą przetwarzane w celach związanych z zawarciem i realizacją Umowy, jej obsługą oraz ewentualnym dochodzeniem lub odpieraniem roszczeń z niej wynikających, jak też w związku z wypełnieniem obowiązków prawnych ciążących na PWiK. Dane wskazane w ust. 1 zostały pozyskane przez PWiK od podmiotu, będącego Stroną niniejszej umowy.</w:t>
      </w:r>
    </w:p>
    <w:p w14:paraId="59955993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Podstawą prawną przetwarzania przez PWiK danych osobowych przekazanych przez drugą Stronę w celach wskazanych powyżej jest: wypełnianie obowiązków prawnych ciążących na PWiK, zgodnie z art. 6 ust. 1 lit. c RODO związanych m. in. z przepisami podatkowymi oraz przepisami o rachunkowości.</w:t>
      </w:r>
    </w:p>
    <w:p w14:paraId="519A503E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Dane osobowe przekazane PWiK mogą być przekazywane następującym kategoriom odbiorców:</w:t>
      </w:r>
    </w:p>
    <w:p w14:paraId="28052D52" w14:textId="2B5F720E" w:rsidR="0091002F" w:rsidRPr="00A15DE2" w:rsidRDefault="0091002F" w:rsidP="00A15DE2">
      <w:pPr>
        <w:pStyle w:val="Standard"/>
        <w:numPr>
          <w:ilvl w:val="0"/>
          <w:numId w:val="31"/>
        </w:numPr>
        <w:tabs>
          <w:tab w:val="left" w:pos="709"/>
          <w:tab w:val="right" w:leader="dot" w:pos="9781"/>
        </w:tabs>
        <w:ind w:left="729" w:hanging="360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podmiotom przetwarzającym dane osobowe na zlecenie PWiK, w tym m.in. obsługującym systemy informatyczne wykorzystywane na potrzeby realizacji Umowy, świadczących usługi prawne, archiwizacyjne,</w:t>
      </w:r>
    </w:p>
    <w:p w14:paraId="69A8719D" w14:textId="77777777" w:rsidR="0091002F" w:rsidRPr="00A15DE2" w:rsidRDefault="0091002F" w:rsidP="00A15DE2">
      <w:pPr>
        <w:pStyle w:val="Standard"/>
        <w:numPr>
          <w:ilvl w:val="0"/>
          <w:numId w:val="31"/>
        </w:numPr>
        <w:tabs>
          <w:tab w:val="left" w:pos="709"/>
        </w:tabs>
        <w:spacing w:after="120"/>
        <w:ind w:left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podmiotom świadczącym usługi na rzecz danej Strony, w tym kurierom i firmom pocztowym (w związku z koniecznością dokonania zawiadomień określonych w Umowie), doradcom prawnym i finansowym oraz audytorom Stron (w związku ze świadczeniem usług doradztwa przy zawarciu, wykonaniu i egzekucji roszczeń wynikających z Umowy), przy czym takie podmioty przetwarzają dane na podstawie umowy z PWiK i wyłącznie zgodnie z jej poleceniami. Dane mogą być także udostępniane podmiotom uprawnionym na podstawie prawa, w tym organom uprawnionym do kontrolowania PWiK.</w:t>
      </w:r>
    </w:p>
    <w:p w14:paraId="7E1B712B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  <w:tab w:val="left" w:pos="2269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Dane przetwarzane będą przez czas realizacji Umowy, a po jej zakończeniu przez czas związany z wygaśnięciem roszczeń związanych z Umową oraz przez czas zastrzeżony przepisami prawa, w tym przepisów o archiwizacji, przepisów podatkowych i przepisów dotyczących sprawozdawczości finansowej.</w:t>
      </w:r>
    </w:p>
    <w:p w14:paraId="7DD1765A" w14:textId="18FB0DBF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Każda osoba, której dane osobowe zostaną udostępnione pomiędzy Stronami  w związku z zawarciem i realizacją Umowy ma prawo dostępu do treści swoich danych oraz prawo ich sprostowania, usunięcia, ograniczenia przetwarzania oraz prawo wniesienia sprzeciwu z przyczyn związanych z jej szczególna sytuacją, w przypadku, kiedy PWiK przetwarza dane w oparciu o swój prawnie uzasadniony interes. Sprzeciw taki można wyrazić w dowolnym momencie na adres poczty elektronicznej daneosobowe@zabki.pl lub pisemnie na adres PWiK, ul. Hubalczyków 1, 05-091 Ząbki.</w:t>
      </w:r>
    </w:p>
    <w:p w14:paraId="67B66516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Każda osoba ma również prawo wniesienia skargi do Prezesa Urzędu Ochrony Danych Osobowych.</w:t>
      </w:r>
    </w:p>
    <w:p w14:paraId="5B50E9B6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Dane osobowe nie będą profilowane i nie będą służyły zautomatyzowanemu podejmowaniu decyzji.</w:t>
      </w:r>
    </w:p>
    <w:p w14:paraId="76A1B301" w14:textId="75D2239C" w:rsidR="0091002F" w:rsidRPr="00A15DE2" w:rsidRDefault="0091002F" w:rsidP="00A15DE2">
      <w:pPr>
        <w:tabs>
          <w:tab w:val="left" w:pos="4962"/>
        </w:tabs>
        <w:autoSpaceDE w:val="0"/>
        <w:jc w:val="both"/>
        <w:rPr>
          <w:b/>
          <w:bCs/>
          <w:color w:val="000000" w:themeColor="text1"/>
        </w:rPr>
      </w:pPr>
    </w:p>
    <w:p w14:paraId="1EAE6CFD" w14:textId="06DB77FD" w:rsidR="0091002F" w:rsidRPr="00A15DE2" w:rsidRDefault="0091002F" w:rsidP="00A15DE2">
      <w:pPr>
        <w:tabs>
          <w:tab w:val="left" w:pos="4962"/>
        </w:tabs>
        <w:autoSpaceDE w:val="0"/>
        <w:jc w:val="center"/>
        <w:rPr>
          <w:b/>
          <w:bCs/>
          <w:color w:val="000000" w:themeColor="text1"/>
        </w:rPr>
      </w:pPr>
      <w:r w:rsidRPr="00A15DE2">
        <w:rPr>
          <w:b/>
          <w:bCs/>
          <w:color w:val="000000" w:themeColor="text1"/>
        </w:rPr>
        <w:t>§</w:t>
      </w:r>
      <w:r w:rsidR="00CA30C4" w:rsidRPr="00A15DE2">
        <w:rPr>
          <w:b/>
          <w:bCs/>
          <w:color w:val="000000" w:themeColor="text1"/>
        </w:rPr>
        <w:t xml:space="preserve"> </w:t>
      </w:r>
      <w:r w:rsidRPr="00A15DE2">
        <w:rPr>
          <w:b/>
          <w:bCs/>
          <w:color w:val="000000" w:themeColor="text1"/>
        </w:rPr>
        <w:t>2</w:t>
      </w:r>
      <w:r w:rsidR="00A15DE2" w:rsidRPr="00A15DE2">
        <w:rPr>
          <w:b/>
          <w:bCs/>
          <w:color w:val="000000" w:themeColor="text1"/>
        </w:rPr>
        <w:t>1</w:t>
      </w:r>
    </w:p>
    <w:p w14:paraId="3EB90515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Wszelkie zmiany Umowy wymagają dla swej ważności formy pisemnej pod rygorem nieważności.</w:t>
      </w:r>
    </w:p>
    <w:p w14:paraId="43377CCA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Sprawy sporne mogące wyniknąć w związku z niniejszą Umową, rozstrzygane będą przez sąd właściwy dla siedziby Zamawiającego.</w:t>
      </w:r>
    </w:p>
    <w:p w14:paraId="30A13D2D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Strony Umowy zobowiązują się do niezwłocznego powiadomienia o każdej zmianie swojej siedziby/adresu. W przypadku niezrealizowania tego obowiązku pisma doręczone na dotychczasowy adres uważać się będzie za doręczone prawidłowo.</w:t>
      </w:r>
    </w:p>
    <w:p w14:paraId="0E68C52D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Strony oświadczają, że zawarte w Umowie adresy stanowią adresy do doręczania korespondencji</w:t>
      </w:r>
      <w:r w:rsidR="00BC6924" w:rsidRPr="00A15DE2">
        <w:rPr>
          <w:rFonts w:ascii="Times New Roman" w:hAnsi="Times New Roman"/>
          <w:color w:val="000000" w:themeColor="text1"/>
        </w:rPr>
        <w:t>.</w:t>
      </w:r>
    </w:p>
    <w:p w14:paraId="5E4A10B0" w14:textId="64610FB6" w:rsidR="001A053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Umowę sporządzono w dwóch jednobrzmiących egzem</w:t>
      </w:r>
      <w:r w:rsidR="00FC5F8B" w:rsidRPr="00A15DE2">
        <w:rPr>
          <w:rFonts w:ascii="Times New Roman" w:hAnsi="Times New Roman"/>
          <w:color w:val="000000" w:themeColor="text1"/>
        </w:rPr>
        <w:t>plarzach, po dwa dla każdej ze S</w:t>
      </w:r>
      <w:r w:rsidRPr="00A15DE2">
        <w:rPr>
          <w:rFonts w:ascii="Times New Roman" w:hAnsi="Times New Roman"/>
          <w:color w:val="000000" w:themeColor="text1"/>
        </w:rPr>
        <w:t>tron.</w:t>
      </w:r>
    </w:p>
    <w:p w14:paraId="5A6F073A" w14:textId="77777777" w:rsidR="001A0534" w:rsidRPr="00A15DE2" w:rsidRDefault="001A053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704534ED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2A0C6468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3874AA72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  <w:r w:rsidRPr="00A15DE2">
        <w:rPr>
          <w:color w:val="000000" w:themeColor="text1"/>
        </w:rPr>
        <w:t>Załączniki stanowiące integralną część Umowy:</w:t>
      </w:r>
    </w:p>
    <w:p w14:paraId="6EBBA7E2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30248C74" w14:textId="308842FE" w:rsidR="00CA30C4" w:rsidRPr="00A15DE2" w:rsidRDefault="0060722C" w:rsidP="00A15DE2">
      <w:pPr>
        <w:pStyle w:val="Akapitzlist"/>
        <w:numPr>
          <w:ilvl w:val="1"/>
          <w:numId w:val="16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z</w:t>
      </w:r>
      <w:r w:rsidR="00CA30C4" w:rsidRPr="00A15DE2">
        <w:rPr>
          <w:rFonts w:ascii="Times New Roman" w:hAnsi="Times New Roman"/>
          <w:color w:val="000000" w:themeColor="text1"/>
        </w:rPr>
        <w:t xml:space="preserve">ałącznik Nr 1 – </w:t>
      </w:r>
      <w:r w:rsidR="00582284" w:rsidRPr="00A15DE2">
        <w:rPr>
          <w:rFonts w:ascii="Times New Roman" w:hAnsi="Times New Roman"/>
          <w:color w:val="000000" w:themeColor="text1"/>
        </w:rPr>
        <w:t>dokumentacja projektowa</w:t>
      </w:r>
      <w:r w:rsidR="0005448E">
        <w:rPr>
          <w:rFonts w:ascii="Times New Roman" w:hAnsi="Times New Roman"/>
          <w:color w:val="000000" w:themeColor="text1"/>
        </w:rPr>
        <w:t xml:space="preserve"> zadanie 1</w:t>
      </w:r>
      <w:r w:rsidR="00CA30C4" w:rsidRPr="00A15DE2">
        <w:rPr>
          <w:rFonts w:ascii="Times New Roman" w:hAnsi="Times New Roman"/>
          <w:color w:val="000000" w:themeColor="text1"/>
        </w:rPr>
        <w:t>;</w:t>
      </w:r>
    </w:p>
    <w:p w14:paraId="0D69474B" w14:textId="79252AB1" w:rsidR="0005448E" w:rsidRDefault="0060722C" w:rsidP="00A15DE2">
      <w:pPr>
        <w:pStyle w:val="Akapitzlist"/>
        <w:numPr>
          <w:ilvl w:val="1"/>
          <w:numId w:val="16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z</w:t>
      </w:r>
      <w:r w:rsidR="00CA30C4" w:rsidRPr="00A15DE2">
        <w:rPr>
          <w:rFonts w:ascii="Times New Roman" w:hAnsi="Times New Roman"/>
          <w:color w:val="000000" w:themeColor="text1"/>
        </w:rPr>
        <w:t xml:space="preserve">ałącznik </w:t>
      </w:r>
      <w:r w:rsidRPr="00A15DE2">
        <w:rPr>
          <w:rFonts w:ascii="Times New Roman" w:hAnsi="Times New Roman"/>
          <w:color w:val="000000" w:themeColor="text1"/>
        </w:rPr>
        <w:t>N</w:t>
      </w:r>
      <w:r w:rsidR="00CA30C4" w:rsidRPr="00A15DE2">
        <w:rPr>
          <w:rFonts w:ascii="Times New Roman" w:hAnsi="Times New Roman"/>
          <w:color w:val="000000" w:themeColor="text1"/>
        </w:rPr>
        <w:t>r 2</w:t>
      </w:r>
      <w:r w:rsidR="0005448E">
        <w:rPr>
          <w:rFonts w:ascii="Times New Roman" w:hAnsi="Times New Roman"/>
          <w:color w:val="000000" w:themeColor="text1"/>
        </w:rPr>
        <w:t xml:space="preserve"> – dokumentacja projektowa zadanie 2</w:t>
      </w:r>
    </w:p>
    <w:p w14:paraId="052D01A8" w14:textId="6BF4ACC4" w:rsidR="00CA30C4" w:rsidRPr="00A15DE2" w:rsidRDefault="0005448E" w:rsidP="00A15DE2">
      <w:pPr>
        <w:pStyle w:val="Akapitzlist"/>
        <w:numPr>
          <w:ilvl w:val="1"/>
          <w:numId w:val="16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załącznik Nr 3</w:t>
      </w:r>
      <w:r w:rsidR="00CA30C4" w:rsidRPr="00A15DE2">
        <w:rPr>
          <w:rFonts w:ascii="Times New Roman" w:hAnsi="Times New Roman"/>
          <w:color w:val="000000" w:themeColor="text1"/>
        </w:rPr>
        <w:t xml:space="preserve"> – kopia polisy. </w:t>
      </w:r>
    </w:p>
    <w:p w14:paraId="2DFDDDD5" w14:textId="77777777" w:rsidR="00202B97" w:rsidRPr="00A15DE2" w:rsidRDefault="00202B97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14F08E8A" w14:textId="77777777" w:rsidR="00202B97" w:rsidRPr="00A15DE2" w:rsidRDefault="00202B97" w:rsidP="00A15DE2">
      <w:pPr>
        <w:tabs>
          <w:tab w:val="left" w:pos="4962"/>
        </w:tabs>
        <w:rPr>
          <w:color w:val="000000" w:themeColor="text1"/>
        </w:rPr>
      </w:pPr>
    </w:p>
    <w:p w14:paraId="5BD66F14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b/>
          <w:color w:val="000000" w:themeColor="text1"/>
        </w:rPr>
      </w:pPr>
    </w:p>
    <w:p w14:paraId="7F33FD35" w14:textId="03F5A1BC" w:rsidR="00202B97" w:rsidRPr="00A15DE2" w:rsidRDefault="00CA30C4" w:rsidP="00A15DE2">
      <w:pPr>
        <w:tabs>
          <w:tab w:val="left" w:pos="4962"/>
        </w:tabs>
        <w:autoSpaceDE w:val="0"/>
        <w:jc w:val="both"/>
        <w:rPr>
          <w:b/>
          <w:color w:val="000000" w:themeColor="text1"/>
        </w:rPr>
      </w:pPr>
      <w:r w:rsidRPr="00A15DE2">
        <w:rPr>
          <w:b/>
          <w:color w:val="000000" w:themeColor="text1"/>
        </w:rPr>
        <w:t xml:space="preserve">           </w:t>
      </w:r>
      <w:r w:rsidR="00202B97" w:rsidRPr="00A15DE2">
        <w:rPr>
          <w:b/>
          <w:color w:val="000000" w:themeColor="text1"/>
        </w:rPr>
        <w:t>WYKONAWCA</w:t>
      </w:r>
      <w:r w:rsidR="00202B97" w:rsidRPr="00A15DE2">
        <w:rPr>
          <w:b/>
          <w:color w:val="000000" w:themeColor="text1"/>
        </w:rPr>
        <w:tab/>
      </w:r>
      <w:r w:rsidR="00202B97" w:rsidRPr="00A15DE2">
        <w:rPr>
          <w:b/>
          <w:color w:val="000000" w:themeColor="text1"/>
        </w:rPr>
        <w:tab/>
      </w:r>
      <w:r w:rsidRPr="00A15DE2">
        <w:rPr>
          <w:b/>
          <w:color w:val="000000" w:themeColor="text1"/>
        </w:rPr>
        <w:t xml:space="preserve">      </w:t>
      </w:r>
      <w:r w:rsidR="00202B97" w:rsidRPr="00A15DE2">
        <w:rPr>
          <w:b/>
          <w:color w:val="000000" w:themeColor="text1"/>
        </w:rPr>
        <w:t xml:space="preserve">ZAMAWIAJĄCY                    </w:t>
      </w:r>
      <w:r w:rsidR="00202B97" w:rsidRPr="00A15DE2">
        <w:rPr>
          <w:b/>
          <w:color w:val="000000" w:themeColor="text1"/>
        </w:rPr>
        <w:tab/>
        <w:t xml:space="preserve">     </w:t>
      </w:r>
    </w:p>
    <w:p w14:paraId="0885C960" w14:textId="77777777" w:rsidR="00202B97" w:rsidRPr="00A15DE2" w:rsidRDefault="00202B97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0F8B29BE" w14:textId="77777777" w:rsidR="00202B97" w:rsidRPr="00A15DE2" w:rsidRDefault="00202B97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sectPr w:rsidR="00202B97" w:rsidRPr="00A15DE2" w:rsidSect="00253C17">
      <w:footerReference w:type="even" r:id="rId12"/>
      <w:foot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0E56B" w14:textId="77777777" w:rsidR="00AB4F9B" w:rsidRDefault="00AB4F9B" w:rsidP="00202B97">
      <w:r>
        <w:separator/>
      </w:r>
    </w:p>
  </w:endnote>
  <w:endnote w:type="continuationSeparator" w:id="0">
    <w:p w14:paraId="68BBF588" w14:textId="77777777" w:rsidR="00AB4F9B" w:rsidRDefault="00AB4F9B" w:rsidP="0020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D78F7" w14:textId="77777777" w:rsidR="00923488" w:rsidRDefault="00923488" w:rsidP="008833B8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29FFEF" w14:textId="77777777" w:rsidR="00923488" w:rsidRDefault="009234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65067" w14:textId="77777777" w:rsidR="00923488" w:rsidRDefault="00923488" w:rsidP="008833B8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5768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010A7E6E" w14:textId="77777777" w:rsidR="00923488" w:rsidRDefault="009234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05524" w14:textId="77777777" w:rsidR="00AB4F9B" w:rsidRDefault="00AB4F9B" w:rsidP="00202B97">
      <w:r>
        <w:separator/>
      </w:r>
    </w:p>
  </w:footnote>
  <w:footnote w:type="continuationSeparator" w:id="0">
    <w:p w14:paraId="3F37EA9F" w14:textId="77777777" w:rsidR="00AB4F9B" w:rsidRDefault="00AB4F9B" w:rsidP="00202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472F95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5"/>
    <w:multiLevelType w:val="multilevel"/>
    <w:tmpl w:val="8EB67938"/>
    <w:name w:val="WW8Num16"/>
    <w:lvl w:ilvl="0">
      <w:start w:val="1"/>
      <w:numFmt w:val="decimal"/>
      <w:lvlText w:val="%1."/>
      <w:lvlJc w:val="left"/>
      <w:pPr>
        <w:tabs>
          <w:tab w:val="num" w:pos="-180"/>
        </w:tabs>
        <w:ind w:left="180" w:hanging="360"/>
      </w:p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0000007"/>
    <w:multiLevelType w:val="singleLevel"/>
    <w:tmpl w:val="9DB0DE5A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B"/>
    <w:multiLevelType w:val="singleLevel"/>
    <w:tmpl w:val="E3D4F7FE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/>
        <w:b w:val="0"/>
        <w:bCs w:val="0"/>
        <w:color w:val="000000"/>
      </w:rPr>
    </w:lvl>
  </w:abstractNum>
  <w:abstractNum w:abstractNumId="5">
    <w:nsid w:val="0000000C"/>
    <w:multiLevelType w:val="singleLevel"/>
    <w:tmpl w:val="B0901B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</w:abstractNum>
  <w:abstractNum w:abstractNumId="6">
    <w:nsid w:val="00000010"/>
    <w:multiLevelType w:val="multilevel"/>
    <w:tmpl w:val="57469A20"/>
    <w:lvl w:ilvl="0">
      <w:start w:val="1"/>
      <w:numFmt w:val="decimal"/>
      <w:lvlText w:val="%1."/>
      <w:lvlJc w:val="left"/>
      <w:pPr>
        <w:ind w:left="720" w:hanging="360"/>
      </w:pPr>
      <w:rPr>
        <w:bCs/>
        <w:strike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3"/>
    <w:multiLevelType w:val="singleLevel"/>
    <w:tmpl w:val="2E9096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</w:abstractNum>
  <w:abstractNum w:abstractNumId="8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E"/>
    <w:multiLevelType w:val="multilevel"/>
    <w:tmpl w:val="319CBB9A"/>
    <w:name w:val="WW8Num48"/>
    <w:lvl w:ilvl="0">
      <w:start w:val="1"/>
      <w:numFmt w:val="decimal"/>
      <w:lvlText w:val="%1)"/>
      <w:lvlJc w:val="left"/>
      <w:pPr>
        <w:ind w:left="1800" w:hanging="360"/>
      </w:pPr>
      <w:rPr>
        <w:i w:val="0"/>
        <w:iCs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11">
    <w:nsid w:val="00000026"/>
    <w:multiLevelType w:val="multilevel"/>
    <w:tmpl w:val="7348EFFC"/>
    <w:name w:val="WW8Num56"/>
    <w:lvl w:ilvl="0">
      <w:start w:val="1"/>
      <w:numFmt w:val="decimal"/>
      <w:lvlText w:val="%1)"/>
      <w:lvlJc w:val="left"/>
      <w:pPr>
        <w:ind w:left="30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00000027"/>
    <w:multiLevelType w:val="multilevel"/>
    <w:tmpl w:val="92C4E45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bCs/>
        <w:i w:val="0"/>
        <w:iCs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16C4C9A"/>
    <w:multiLevelType w:val="hybridMultilevel"/>
    <w:tmpl w:val="3BD60596"/>
    <w:lvl w:ilvl="0" w:tplc="E564AF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029412FF"/>
    <w:multiLevelType w:val="hybridMultilevel"/>
    <w:tmpl w:val="9F3AE7C6"/>
    <w:lvl w:ilvl="0" w:tplc="49302D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B5010F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9A582A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319168D"/>
    <w:multiLevelType w:val="multilevel"/>
    <w:tmpl w:val="D9CC0F2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0666180C"/>
    <w:multiLevelType w:val="hybridMultilevel"/>
    <w:tmpl w:val="88E8AE28"/>
    <w:lvl w:ilvl="0" w:tplc="A84AA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2"/>
      </w:rPr>
    </w:lvl>
    <w:lvl w:ilvl="1" w:tplc="27B83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7AE4155"/>
    <w:multiLevelType w:val="hybridMultilevel"/>
    <w:tmpl w:val="4A842FEA"/>
    <w:lvl w:ilvl="0" w:tplc="4B905DF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1595210C"/>
    <w:multiLevelType w:val="hybridMultilevel"/>
    <w:tmpl w:val="0ACECC78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79269BC"/>
    <w:multiLevelType w:val="hybridMultilevel"/>
    <w:tmpl w:val="0A8AAF72"/>
    <w:lvl w:ilvl="0" w:tplc="0B46BB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810430B"/>
    <w:multiLevelType w:val="hybridMultilevel"/>
    <w:tmpl w:val="187CAE00"/>
    <w:lvl w:ilvl="0" w:tplc="5672EB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193A76A2"/>
    <w:multiLevelType w:val="hybridMultilevel"/>
    <w:tmpl w:val="0B46BF82"/>
    <w:lvl w:ilvl="0" w:tplc="CD90BC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0B4BE5"/>
    <w:multiLevelType w:val="hybridMultilevel"/>
    <w:tmpl w:val="0A8C02BE"/>
    <w:lvl w:ilvl="0" w:tplc="7932F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3">
    <w:nsid w:val="1CE47AEA"/>
    <w:multiLevelType w:val="multilevel"/>
    <w:tmpl w:val="0150BCD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20B03EFA"/>
    <w:multiLevelType w:val="hybridMultilevel"/>
    <w:tmpl w:val="6122D1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3703B3"/>
    <w:multiLevelType w:val="hybridMultilevel"/>
    <w:tmpl w:val="1BBEAE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D177EFE"/>
    <w:multiLevelType w:val="hybridMultilevel"/>
    <w:tmpl w:val="4CDA9C5C"/>
    <w:lvl w:ilvl="0" w:tplc="0BC4D5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2051C48"/>
    <w:multiLevelType w:val="multilevel"/>
    <w:tmpl w:val="E9FC00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28">
    <w:nsid w:val="35857D03"/>
    <w:multiLevelType w:val="hybridMultilevel"/>
    <w:tmpl w:val="050CF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102430"/>
    <w:multiLevelType w:val="hybridMultilevel"/>
    <w:tmpl w:val="D7B609E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3D5944FB"/>
    <w:multiLevelType w:val="multilevel"/>
    <w:tmpl w:val="00E49EF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eastAsia="ar-SA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2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lowerLetter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lowerLetter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lowerLetter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</w:abstractNum>
  <w:abstractNum w:abstractNumId="31">
    <w:nsid w:val="43D16C90"/>
    <w:multiLevelType w:val="hybridMultilevel"/>
    <w:tmpl w:val="9F56111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48176E8C"/>
    <w:multiLevelType w:val="hybridMultilevel"/>
    <w:tmpl w:val="1AFCA114"/>
    <w:lvl w:ilvl="0" w:tplc="504A90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488D7E2A"/>
    <w:multiLevelType w:val="hybridMultilevel"/>
    <w:tmpl w:val="319EC292"/>
    <w:lvl w:ilvl="0" w:tplc="966072D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AFF4EF3"/>
    <w:multiLevelType w:val="hybridMultilevel"/>
    <w:tmpl w:val="0010B11A"/>
    <w:lvl w:ilvl="0" w:tplc="A4E691F4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F11CFF"/>
    <w:multiLevelType w:val="hybridMultilevel"/>
    <w:tmpl w:val="D0446AC4"/>
    <w:lvl w:ilvl="0" w:tplc="66AE7DF4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1894BED"/>
    <w:multiLevelType w:val="multilevel"/>
    <w:tmpl w:val="5CB05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Cs/>
        <w:iCs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7">
    <w:nsid w:val="52D912CC"/>
    <w:multiLevelType w:val="hybridMultilevel"/>
    <w:tmpl w:val="099AD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FD5A34"/>
    <w:multiLevelType w:val="hybridMultilevel"/>
    <w:tmpl w:val="393C1BF8"/>
    <w:lvl w:ilvl="0" w:tplc="530411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A17F12"/>
    <w:multiLevelType w:val="hybridMultilevel"/>
    <w:tmpl w:val="B2862FC4"/>
    <w:lvl w:ilvl="0" w:tplc="BC5A4D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92177B"/>
    <w:multiLevelType w:val="hybridMultilevel"/>
    <w:tmpl w:val="B8A8A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174FFC"/>
    <w:multiLevelType w:val="hybridMultilevel"/>
    <w:tmpl w:val="DD80FF10"/>
    <w:lvl w:ilvl="0" w:tplc="F6469E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CC0399"/>
    <w:multiLevelType w:val="hybridMultilevel"/>
    <w:tmpl w:val="C8C48CDC"/>
    <w:lvl w:ilvl="0" w:tplc="FDB0D3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8380C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3C673F"/>
    <w:multiLevelType w:val="hybridMultilevel"/>
    <w:tmpl w:val="53648B40"/>
    <w:lvl w:ilvl="0" w:tplc="D24C5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270306"/>
    <w:multiLevelType w:val="hybridMultilevel"/>
    <w:tmpl w:val="6952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034BEC"/>
    <w:multiLevelType w:val="hybridMultilevel"/>
    <w:tmpl w:val="63485BA4"/>
    <w:lvl w:ilvl="0" w:tplc="CC18289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6492BB4"/>
    <w:multiLevelType w:val="hybridMultilevel"/>
    <w:tmpl w:val="BF362F5A"/>
    <w:lvl w:ilvl="0" w:tplc="80D4C19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F41BDD"/>
    <w:multiLevelType w:val="hybridMultilevel"/>
    <w:tmpl w:val="6004F8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7CD019C1"/>
    <w:multiLevelType w:val="hybridMultilevel"/>
    <w:tmpl w:val="80360112"/>
    <w:lvl w:ilvl="0" w:tplc="F3EA0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9">
    <w:nsid w:val="7ED75193"/>
    <w:multiLevelType w:val="hybridMultilevel"/>
    <w:tmpl w:val="90F46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  <w:num w:numId="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</w:num>
  <w:num w:numId="10">
    <w:abstractNumId w:val="6"/>
  </w:num>
  <w:num w:numId="11">
    <w:abstractNumId w:val="7"/>
    <w:lvlOverride w:ilvl="0">
      <w:startOverride w:val="1"/>
    </w:lvlOverride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7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41"/>
  </w:num>
  <w:num w:numId="23">
    <w:abstractNumId w:val="46"/>
  </w:num>
  <w:num w:numId="24">
    <w:abstractNumId w:val="38"/>
  </w:num>
  <w:num w:numId="25">
    <w:abstractNumId w:val="25"/>
  </w:num>
  <w:num w:numId="26">
    <w:abstractNumId w:val="44"/>
  </w:num>
  <w:num w:numId="27">
    <w:abstractNumId w:val="42"/>
  </w:num>
  <w:num w:numId="28">
    <w:abstractNumId w:val="36"/>
  </w:num>
  <w:num w:numId="29">
    <w:abstractNumId w:val="31"/>
  </w:num>
  <w:num w:numId="30">
    <w:abstractNumId w:val="30"/>
  </w:num>
  <w:num w:numId="31">
    <w:abstractNumId w:val="23"/>
  </w:num>
  <w:num w:numId="32">
    <w:abstractNumId w:val="20"/>
  </w:num>
  <w:num w:numId="33">
    <w:abstractNumId w:val="17"/>
  </w:num>
  <w:num w:numId="34">
    <w:abstractNumId w:val="15"/>
  </w:num>
  <w:num w:numId="35">
    <w:abstractNumId w:val="3"/>
  </w:num>
  <w:num w:numId="36">
    <w:abstractNumId w:val="37"/>
  </w:num>
  <w:num w:numId="37">
    <w:abstractNumId w:val="40"/>
  </w:num>
  <w:num w:numId="38">
    <w:abstractNumId w:val="26"/>
  </w:num>
  <w:num w:numId="39">
    <w:abstractNumId w:val="32"/>
  </w:num>
  <w:num w:numId="40">
    <w:abstractNumId w:val="9"/>
  </w:num>
  <w:num w:numId="41">
    <w:abstractNumId w:val="28"/>
  </w:num>
  <w:num w:numId="42">
    <w:abstractNumId w:val="49"/>
  </w:num>
  <w:num w:numId="43">
    <w:abstractNumId w:val="45"/>
  </w:num>
  <w:num w:numId="44">
    <w:abstractNumId w:val="47"/>
  </w:num>
  <w:num w:numId="45">
    <w:abstractNumId w:val="13"/>
  </w:num>
  <w:num w:numId="46">
    <w:abstractNumId w:val="34"/>
  </w:num>
  <w:num w:numId="47">
    <w:abstractNumId w:val="24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P Inc.">
    <w15:presenceInfo w15:providerId="None" w15:userId="HP Inc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34"/>
    <w:rsid w:val="00002954"/>
    <w:rsid w:val="00006BED"/>
    <w:rsid w:val="00013CFD"/>
    <w:rsid w:val="00021297"/>
    <w:rsid w:val="0002436F"/>
    <w:rsid w:val="00024546"/>
    <w:rsid w:val="00031E04"/>
    <w:rsid w:val="00053370"/>
    <w:rsid w:val="0005448E"/>
    <w:rsid w:val="000608D9"/>
    <w:rsid w:val="00073518"/>
    <w:rsid w:val="00074608"/>
    <w:rsid w:val="000770B0"/>
    <w:rsid w:val="0008172B"/>
    <w:rsid w:val="00081C8E"/>
    <w:rsid w:val="00085366"/>
    <w:rsid w:val="000873CC"/>
    <w:rsid w:val="000A7405"/>
    <w:rsid w:val="000C3392"/>
    <w:rsid w:val="000C5068"/>
    <w:rsid w:val="000D2CBB"/>
    <w:rsid w:val="00113855"/>
    <w:rsid w:val="001453F0"/>
    <w:rsid w:val="00147B7D"/>
    <w:rsid w:val="00175F31"/>
    <w:rsid w:val="00183190"/>
    <w:rsid w:val="00185B3F"/>
    <w:rsid w:val="001A00F7"/>
    <w:rsid w:val="001A0534"/>
    <w:rsid w:val="001A46F8"/>
    <w:rsid w:val="001B1E88"/>
    <w:rsid w:val="001B4778"/>
    <w:rsid w:val="001B6B96"/>
    <w:rsid w:val="001F3442"/>
    <w:rsid w:val="001F39D9"/>
    <w:rsid w:val="002005DF"/>
    <w:rsid w:val="00202B97"/>
    <w:rsid w:val="00224E1A"/>
    <w:rsid w:val="0023462B"/>
    <w:rsid w:val="00235BF5"/>
    <w:rsid w:val="0023697A"/>
    <w:rsid w:val="002430F1"/>
    <w:rsid w:val="00253C17"/>
    <w:rsid w:val="00263F78"/>
    <w:rsid w:val="002A70ED"/>
    <w:rsid w:val="002B5AC0"/>
    <w:rsid w:val="002C21CF"/>
    <w:rsid w:val="002D159F"/>
    <w:rsid w:val="002D596F"/>
    <w:rsid w:val="002F586B"/>
    <w:rsid w:val="00310DF3"/>
    <w:rsid w:val="0032046D"/>
    <w:rsid w:val="00334BD5"/>
    <w:rsid w:val="003412D8"/>
    <w:rsid w:val="003453FD"/>
    <w:rsid w:val="00377B1E"/>
    <w:rsid w:val="00380E87"/>
    <w:rsid w:val="00385408"/>
    <w:rsid w:val="00385931"/>
    <w:rsid w:val="0039744A"/>
    <w:rsid w:val="003B3CA7"/>
    <w:rsid w:val="003D2313"/>
    <w:rsid w:val="003E1C39"/>
    <w:rsid w:val="0040031B"/>
    <w:rsid w:val="004175F7"/>
    <w:rsid w:val="00425484"/>
    <w:rsid w:val="00430990"/>
    <w:rsid w:val="00432593"/>
    <w:rsid w:val="00433D62"/>
    <w:rsid w:val="0046263E"/>
    <w:rsid w:val="00480B7F"/>
    <w:rsid w:val="004907A1"/>
    <w:rsid w:val="004917EF"/>
    <w:rsid w:val="00495463"/>
    <w:rsid w:val="004B2889"/>
    <w:rsid w:val="004B3D10"/>
    <w:rsid w:val="004F18D5"/>
    <w:rsid w:val="005024E0"/>
    <w:rsid w:val="00507DD1"/>
    <w:rsid w:val="0052175F"/>
    <w:rsid w:val="0052296A"/>
    <w:rsid w:val="00531A80"/>
    <w:rsid w:val="005416CB"/>
    <w:rsid w:val="0054187D"/>
    <w:rsid w:val="00541F71"/>
    <w:rsid w:val="005603C0"/>
    <w:rsid w:val="0056323F"/>
    <w:rsid w:val="00582284"/>
    <w:rsid w:val="0058776B"/>
    <w:rsid w:val="005B52B4"/>
    <w:rsid w:val="005B63DE"/>
    <w:rsid w:val="005C0A57"/>
    <w:rsid w:val="005C1183"/>
    <w:rsid w:val="005C2667"/>
    <w:rsid w:val="005C7202"/>
    <w:rsid w:val="005F64E5"/>
    <w:rsid w:val="00601259"/>
    <w:rsid w:val="00601C40"/>
    <w:rsid w:val="0060722C"/>
    <w:rsid w:val="00615E85"/>
    <w:rsid w:val="00620B1F"/>
    <w:rsid w:val="00644D40"/>
    <w:rsid w:val="00651C8A"/>
    <w:rsid w:val="006562CD"/>
    <w:rsid w:val="00667920"/>
    <w:rsid w:val="00673262"/>
    <w:rsid w:val="00692EB1"/>
    <w:rsid w:val="006956C7"/>
    <w:rsid w:val="006B7583"/>
    <w:rsid w:val="006E2D43"/>
    <w:rsid w:val="006E3B7B"/>
    <w:rsid w:val="00700E39"/>
    <w:rsid w:val="0071207A"/>
    <w:rsid w:val="00715F67"/>
    <w:rsid w:val="00725ACD"/>
    <w:rsid w:val="0073034A"/>
    <w:rsid w:val="00736C35"/>
    <w:rsid w:val="00745B8C"/>
    <w:rsid w:val="007712F6"/>
    <w:rsid w:val="007925B1"/>
    <w:rsid w:val="007A0A41"/>
    <w:rsid w:val="007A3DC7"/>
    <w:rsid w:val="007B7B0F"/>
    <w:rsid w:val="007C5933"/>
    <w:rsid w:val="007C656C"/>
    <w:rsid w:val="008055F2"/>
    <w:rsid w:val="00806B15"/>
    <w:rsid w:val="00823DBC"/>
    <w:rsid w:val="00833A12"/>
    <w:rsid w:val="00835E1C"/>
    <w:rsid w:val="00847BF9"/>
    <w:rsid w:val="008513FB"/>
    <w:rsid w:val="00861641"/>
    <w:rsid w:val="00877A48"/>
    <w:rsid w:val="00883275"/>
    <w:rsid w:val="008A11E4"/>
    <w:rsid w:val="008A352D"/>
    <w:rsid w:val="008B63D5"/>
    <w:rsid w:val="008C49DB"/>
    <w:rsid w:val="008E77FF"/>
    <w:rsid w:val="008F582E"/>
    <w:rsid w:val="00907310"/>
    <w:rsid w:val="0091002F"/>
    <w:rsid w:val="00923488"/>
    <w:rsid w:val="00932DCB"/>
    <w:rsid w:val="00933967"/>
    <w:rsid w:val="00935C2D"/>
    <w:rsid w:val="009377CE"/>
    <w:rsid w:val="009671F1"/>
    <w:rsid w:val="00971FED"/>
    <w:rsid w:val="00981F74"/>
    <w:rsid w:val="00985768"/>
    <w:rsid w:val="009A7443"/>
    <w:rsid w:val="009D2DFB"/>
    <w:rsid w:val="009E17D1"/>
    <w:rsid w:val="00A15DE2"/>
    <w:rsid w:val="00A34BCF"/>
    <w:rsid w:val="00A57D8E"/>
    <w:rsid w:val="00A63E8B"/>
    <w:rsid w:val="00A67223"/>
    <w:rsid w:val="00A81711"/>
    <w:rsid w:val="00AA4154"/>
    <w:rsid w:val="00AB4CAD"/>
    <w:rsid w:val="00AB4F9B"/>
    <w:rsid w:val="00AB7F00"/>
    <w:rsid w:val="00AC2BDF"/>
    <w:rsid w:val="00AD44A2"/>
    <w:rsid w:val="00AD70E7"/>
    <w:rsid w:val="00AE31D5"/>
    <w:rsid w:val="00AE5F00"/>
    <w:rsid w:val="00AF19E3"/>
    <w:rsid w:val="00AF6263"/>
    <w:rsid w:val="00B070CC"/>
    <w:rsid w:val="00B218D6"/>
    <w:rsid w:val="00B5191F"/>
    <w:rsid w:val="00B60CCE"/>
    <w:rsid w:val="00B631E2"/>
    <w:rsid w:val="00B76794"/>
    <w:rsid w:val="00B8344B"/>
    <w:rsid w:val="00B84B58"/>
    <w:rsid w:val="00B914DC"/>
    <w:rsid w:val="00BA13B3"/>
    <w:rsid w:val="00BA7432"/>
    <w:rsid w:val="00BC6924"/>
    <w:rsid w:val="00C207EC"/>
    <w:rsid w:val="00C22D2F"/>
    <w:rsid w:val="00C27218"/>
    <w:rsid w:val="00C315BD"/>
    <w:rsid w:val="00C36542"/>
    <w:rsid w:val="00C462E8"/>
    <w:rsid w:val="00C55CDC"/>
    <w:rsid w:val="00C730AC"/>
    <w:rsid w:val="00C81E42"/>
    <w:rsid w:val="00CA30C4"/>
    <w:rsid w:val="00CD55A8"/>
    <w:rsid w:val="00CD7C9E"/>
    <w:rsid w:val="00CF3379"/>
    <w:rsid w:val="00D34711"/>
    <w:rsid w:val="00D41687"/>
    <w:rsid w:val="00D432B2"/>
    <w:rsid w:val="00D45872"/>
    <w:rsid w:val="00D5530A"/>
    <w:rsid w:val="00D61397"/>
    <w:rsid w:val="00D70117"/>
    <w:rsid w:val="00D800BF"/>
    <w:rsid w:val="00D957DF"/>
    <w:rsid w:val="00DA23BE"/>
    <w:rsid w:val="00DA2555"/>
    <w:rsid w:val="00DA2C7F"/>
    <w:rsid w:val="00DD1591"/>
    <w:rsid w:val="00DF1127"/>
    <w:rsid w:val="00E15A4B"/>
    <w:rsid w:val="00E32990"/>
    <w:rsid w:val="00E32EF1"/>
    <w:rsid w:val="00E42200"/>
    <w:rsid w:val="00E53F89"/>
    <w:rsid w:val="00E56628"/>
    <w:rsid w:val="00E62A78"/>
    <w:rsid w:val="00E734E2"/>
    <w:rsid w:val="00E75B90"/>
    <w:rsid w:val="00E8323A"/>
    <w:rsid w:val="00E93D81"/>
    <w:rsid w:val="00EA00A8"/>
    <w:rsid w:val="00EA6BA3"/>
    <w:rsid w:val="00EB3CCC"/>
    <w:rsid w:val="00EB52DA"/>
    <w:rsid w:val="00EE585F"/>
    <w:rsid w:val="00F20B5F"/>
    <w:rsid w:val="00F32461"/>
    <w:rsid w:val="00F3581F"/>
    <w:rsid w:val="00F51427"/>
    <w:rsid w:val="00F72581"/>
    <w:rsid w:val="00F80980"/>
    <w:rsid w:val="00F83713"/>
    <w:rsid w:val="00FB53A3"/>
    <w:rsid w:val="00FB6F51"/>
    <w:rsid w:val="00FC3C3B"/>
    <w:rsid w:val="00FC5F8B"/>
    <w:rsid w:val="00FC770A"/>
    <w:rsid w:val="00FE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C457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534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A053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1A0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A0534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5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5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1A0534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0534"/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1A0534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534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A0534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A053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Nagwek31">
    <w:name w:val="Nagłówek 31"/>
    <w:basedOn w:val="Normalny"/>
    <w:next w:val="Normalny"/>
    <w:rsid w:val="001A0534"/>
    <w:pPr>
      <w:keepNext/>
      <w:widowControl w:val="0"/>
      <w:autoSpaceDE w:val="0"/>
      <w:jc w:val="both"/>
    </w:pPr>
  </w:style>
  <w:style w:type="paragraph" w:customStyle="1" w:styleId="Nagwek5">
    <w:name w:val="NagĹ‚Ăłwek 5"/>
    <w:basedOn w:val="Normalny"/>
    <w:next w:val="Normalny"/>
    <w:rsid w:val="001A0534"/>
    <w:pPr>
      <w:keepNext/>
      <w:widowControl w:val="0"/>
      <w:tabs>
        <w:tab w:val="left" w:pos="1275"/>
      </w:tabs>
      <w:autoSpaceDE w:val="0"/>
      <w:jc w:val="center"/>
    </w:pPr>
    <w:rPr>
      <w:b/>
      <w:bCs/>
    </w:rPr>
  </w:style>
  <w:style w:type="paragraph" w:customStyle="1" w:styleId="Tom1">
    <w:name w:val="Tom1"/>
    <w:basedOn w:val="Normalny"/>
    <w:rsid w:val="001A0534"/>
    <w:pPr>
      <w:tabs>
        <w:tab w:val="left" w:pos="0"/>
      </w:tabs>
      <w:jc w:val="center"/>
    </w:pPr>
    <w:rPr>
      <w:b/>
      <w:bCs/>
    </w:rPr>
  </w:style>
  <w:style w:type="paragraph" w:customStyle="1" w:styleId="p3">
    <w:name w:val="p3"/>
    <w:basedOn w:val="Normalny"/>
    <w:rsid w:val="001A0534"/>
    <w:pPr>
      <w:widowControl w:val="0"/>
      <w:spacing w:line="240" w:lineRule="atLeast"/>
    </w:pPr>
    <w:rPr>
      <w:rFonts w:ascii="GoudyOldStylePl" w:eastAsia="Lucida Sans Unicode" w:hAnsi="GoudyOldStylePl"/>
    </w:rPr>
  </w:style>
  <w:style w:type="paragraph" w:customStyle="1" w:styleId="Tekstpodstawowy31">
    <w:name w:val="Tekst podstawowy 31"/>
    <w:basedOn w:val="Normalny"/>
    <w:rsid w:val="001A0534"/>
    <w:pPr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1A0534"/>
    <w:pPr>
      <w:keepLines/>
      <w:widowControl w:val="0"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hAnsi="Arial" w:cs="Arial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A053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53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534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D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link w:val="Teksttreci21"/>
    <w:locked/>
    <w:rsid w:val="00AF626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F6263"/>
    <w:pPr>
      <w:widowControl w:val="0"/>
      <w:shd w:val="clear" w:color="auto" w:fill="FFFFFF"/>
      <w:suppressAutoHyphens w:val="0"/>
      <w:spacing w:line="259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ZnakZnak6ZnakZnak1ZnakZnakZnakZnak">
    <w:name w:val="Znak Znak6 Znak Znak1 Znak Znak Znak Znak"/>
    <w:basedOn w:val="Normalny"/>
    <w:rsid w:val="001B4778"/>
    <w:pPr>
      <w:suppressAutoHyphens w:val="0"/>
    </w:pPr>
    <w:rPr>
      <w:lang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923488"/>
  </w:style>
  <w:style w:type="paragraph" w:styleId="Bezodstpw">
    <w:name w:val="No Spacing"/>
    <w:uiPriority w:val="1"/>
    <w:qFormat/>
    <w:rsid w:val="0091002F"/>
    <w:rPr>
      <w:rFonts w:ascii="Arial" w:hAnsi="Arial" w:cs="Arial"/>
      <w:sz w:val="22"/>
    </w:rPr>
  </w:style>
  <w:style w:type="paragraph" w:customStyle="1" w:styleId="Standard">
    <w:name w:val="Standard"/>
    <w:rsid w:val="0091002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Poprawka">
    <w:name w:val="Revision"/>
    <w:hidden/>
    <w:uiPriority w:val="99"/>
    <w:semiHidden/>
    <w:rsid w:val="00667920"/>
    <w:rPr>
      <w:rFonts w:ascii="Times New Roman" w:eastAsia="Times New Roman" w:hAnsi="Times New Roman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736C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534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A053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1A0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A0534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5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5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1A0534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0534"/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1A0534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534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A0534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A053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Nagwek31">
    <w:name w:val="Nagłówek 31"/>
    <w:basedOn w:val="Normalny"/>
    <w:next w:val="Normalny"/>
    <w:rsid w:val="001A0534"/>
    <w:pPr>
      <w:keepNext/>
      <w:widowControl w:val="0"/>
      <w:autoSpaceDE w:val="0"/>
      <w:jc w:val="both"/>
    </w:pPr>
  </w:style>
  <w:style w:type="paragraph" w:customStyle="1" w:styleId="Nagwek5">
    <w:name w:val="NagĹ‚Ăłwek 5"/>
    <w:basedOn w:val="Normalny"/>
    <w:next w:val="Normalny"/>
    <w:rsid w:val="001A0534"/>
    <w:pPr>
      <w:keepNext/>
      <w:widowControl w:val="0"/>
      <w:tabs>
        <w:tab w:val="left" w:pos="1275"/>
      </w:tabs>
      <w:autoSpaceDE w:val="0"/>
      <w:jc w:val="center"/>
    </w:pPr>
    <w:rPr>
      <w:b/>
      <w:bCs/>
    </w:rPr>
  </w:style>
  <w:style w:type="paragraph" w:customStyle="1" w:styleId="Tom1">
    <w:name w:val="Tom1"/>
    <w:basedOn w:val="Normalny"/>
    <w:rsid w:val="001A0534"/>
    <w:pPr>
      <w:tabs>
        <w:tab w:val="left" w:pos="0"/>
      </w:tabs>
      <w:jc w:val="center"/>
    </w:pPr>
    <w:rPr>
      <w:b/>
      <w:bCs/>
    </w:rPr>
  </w:style>
  <w:style w:type="paragraph" w:customStyle="1" w:styleId="p3">
    <w:name w:val="p3"/>
    <w:basedOn w:val="Normalny"/>
    <w:rsid w:val="001A0534"/>
    <w:pPr>
      <w:widowControl w:val="0"/>
      <w:spacing w:line="240" w:lineRule="atLeast"/>
    </w:pPr>
    <w:rPr>
      <w:rFonts w:ascii="GoudyOldStylePl" w:eastAsia="Lucida Sans Unicode" w:hAnsi="GoudyOldStylePl"/>
    </w:rPr>
  </w:style>
  <w:style w:type="paragraph" w:customStyle="1" w:styleId="Tekstpodstawowy31">
    <w:name w:val="Tekst podstawowy 31"/>
    <w:basedOn w:val="Normalny"/>
    <w:rsid w:val="001A0534"/>
    <w:pPr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1A0534"/>
    <w:pPr>
      <w:keepLines/>
      <w:widowControl w:val="0"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hAnsi="Arial" w:cs="Arial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A053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53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534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D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link w:val="Teksttreci21"/>
    <w:locked/>
    <w:rsid w:val="00AF626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F6263"/>
    <w:pPr>
      <w:widowControl w:val="0"/>
      <w:shd w:val="clear" w:color="auto" w:fill="FFFFFF"/>
      <w:suppressAutoHyphens w:val="0"/>
      <w:spacing w:line="259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ZnakZnak6ZnakZnak1ZnakZnakZnakZnak">
    <w:name w:val="Znak Znak6 Znak Znak1 Znak Znak Znak Znak"/>
    <w:basedOn w:val="Normalny"/>
    <w:rsid w:val="001B4778"/>
    <w:pPr>
      <w:suppressAutoHyphens w:val="0"/>
    </w:pPr>
    <w:rPr>
      <w:lang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923488"/>
  </w:style>
  <w:style w:type="paragraph" w:styleId="Bezodstpw">
    <w:name w:val="No Spacing"/>
    <w:uiPriority w:val="1"/>
    <w:qFormat/>
    <w:rsid w:val="0091002F"/>
    <w:rPr>
      <w:rFonts w:ascii="Arial" w:hAnsi="Arial" w:cs="Arial"/>
      <w:sz w:val="22"/>
    </w:rPr>
  </w:style>
  <w:style w:type="paragraph" w:customStyle="1" w:styleId="Standard">
    <w:name w:val="Standard"/>
    <w:rsid w:val="0091002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Poprawka">
    <w:name w:val="Revision"/>
    <w:hidden/>
    <w:uiPriority w:val="99"/>
    <w:semiHidden/>
    <w:rsid w:val="00667920"/>
    <w:rPr>
      <w:rFonts w:ascii="Times New Roman" w:eastAsia="Times New Roman" w:hAnsi="Times New Roman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736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neosobowe@zabki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licja.bieniek@mazowiecka.ohp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ok@pwikzab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9C2167-6B66-4B7D-973F-A49537FC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6100</Words>
  <Characters>36601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Microsoft Office</dc:creator>
  <cp:lastModifiedBy>Mirosław Sobiecki</cp:lastModifiedBy>
  <cp:revision>4</cp:revision>
  <dcterms:created xsi:type="dcterms:W3CDTF">2025-01-31T13:54:00Z</dcterms:created>
  <dcterms:modified xsi:type="dcterms:W3CDTF">2025-02-10T16:29:00Z</dcterms:modified>
</cp:coreProperties>
</file>