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0991C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W</w:t>
      </w:r>
      <w:r w:rsidR="00E20486">
        <w:rPr>
          <w:rFonts w:ascii="Open Sans" w:hAnsi="Open Sans" w:cs="Open Sans"/>
          <w:b/>
          <w:bCs/>
          <w:sz w:val="18"/>
          <w:szCs w:val="18"/>
        </w:rPr>
        <w:t>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proofErr w:type="gramStart"/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E20486">
        <w:rPr>
          <w:rFonts w:ascii="Open Sans" w:hAnsi="Open Sans" w:cs="Open Sans"/>
          <w:b/>
          <w:bCs/>
          <w:sz w:val="18"/>
          <w:szCs w:val="18"/>
        </w:rPr>
        <w:t>5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E20486">
        <w:rPr>
          <w:rFonts w:ascii="Open Sans" w:hAnsi="Open Sans" w:cs="Open Sans"/>
          <w:b/>
          <w:bCs/>
          <w:sz w:val="18"/>
          <w:szCs w:val="18"/>
        </w:rPr>
        <w:t>5</w:t>
      </w:r>
      <w:proofErr w:type="gramEnd"/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Załącznik nr 1 do SWZ</w:t>
      </w:r>
    </w:p>
    <w:p w14:paraId="37BEA223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275EDFD3" w14:textId="77777777" w:rsidR="007E3435" w:rsidRPr="00D21E8C" w:rsidRDefault="00E20486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7DBD6396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65A26BB3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1"/>
        <w:gridCol w:w="7606"/>
      </w:tblGrid>
      <w:tr w:rsidR="00364E3D" w:rsidRPr="00D21E8C" w14:paraId="2F4FDDBF" w14:textId="77777777" w:rsidTr="00125B60">
        <w:trPr>
          <w:trHeight w:val="619"/>
        </w:trPr>
        <w:tc>
          <w:tcPr>
            <w:tcW w:w="2601" w:type="dxa"/>
            <w:vMerge w:val="restart"/>
            <w:vAlign w:val="center"/>
          </w:tcPr>
          <w:p w14:paraId="230A95C2" w14:textId="77777777" w:rsidR="00364E3D" w:rsidRPr="00D21E8C" w:rsidRDefault="00E20486" w:rsidP="00E2048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E20486">
              <w:rPr>
                <w:rFonts w:ascii="Open Sans" w:hAnsi="Open Sans" w:cs="Open Sans"/>
                <w:noProof/>
                <w:sz w:val="24"/>
                <w:szCs w:val="24"/>
              </w:rPr>
              <w:drawing>
                <wp:inline distT="0" distB="0" distL="0" distR="0" wp14:anchorId="02593048" wp14:editId="329DECF5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14:paraId="6820043F" w14:textId="77777777" w:rsidR="00364E3D" w:rsidRPr="00FB2492" w:rsidRDefault="00364E3D" w:rsidP="00E2048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364E3D" w:rsidRPr="00D21E8C" w14:paraId="5074F92D" w14:textId="77777777" w:rsidTr="00125B60">
        <w:trPr>
          <w:trHeight w:val="1265"/>
        </w:trPr>
        <w:tc>
          <w:tcPr>
            <w:tcW w:w="2601" w:type="dxa"/>
            <w:vMerge/>
          </w:tcPr>
          <w:p w14:paraId="25FAC1B4" w14:textId="77777777" w:rsidR="00364E3D" w:rsidRPr="00D21E8C" w:rsidRDefault="00364E3D" w:rsidP="00E2048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606" w:type="dxa"/>
            <w:vAlign w:val="center"/>
          </w:tcPr>
          <w:p w14:paraId="1FE5DDA6" w14:textId="77777777" w:rsidR="00364E3D" w:rsidRPr="00A65FC1" w:rsidRDefault="00125B60" w:rsidP="00010711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2F2D4C">
              <w:rPr>
                <w:rFonts w:ascii="Open Sans" w:hAnsi="Open Sans" w:cs="Open Sans"/>
                <w:b/>
                <w:bCs/>
              </w:rPr>
              <w:t xml:space="preserve">Odbieranie i zagospodarowanie odpadów komunalnych: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 xml:space="preserve">zmieszanych i zbieranych selektywnie z nieruchomości zamieszkałych 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2F2D4C">
              <w:rPr>
                <w:rFonts w:ascii="Open Sans" w:hAnsi="Open Sans" w:cs="Open Sans"/>
                <w:b/>
                <w:bCs/>
              </w:rPr>
              <w:t xml:space="preserve">z terenu Gminy Inowrocław, Punktu Selektywnego Zbierania Odpadów Komunalnych w </w:t>
            </w:r>
            <w:proofErr w:type="spellStart"/>
            <w:r w:rsidRPr="002F2D4C">
              <w:rPr>
                <w:rFonts w:ascii="Open Sans" w:hAnsi="Open Sans" w:cs="Open Sans"/>
                <w:b/>
                <w:bCs/>
              </w:rPr>
              <w:t>Kruśliwcu</w:t>
            </w:r>
            <w:proofErr w:type="spellEnd"/>
            <w:r w:rsidRPr="002F2D4C">
              <w:rPr>
                <w:rFonts w:ascii="Open Sans" w:hAnsi="Open Sans" w:cs="Open Sans"/>
                <w:b/>
                <w:bCs/>
              </w:rPr>
              <w:t xml:space="preserve"> oraz nieruchomości niezamieszkałych</w:t>
            </w:r>
          </w:p>
        </w:tc>
      </w:tr>
    </w:tbl>
    <w:p w14:paraId="32882551" w14:textId="77777777"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7"/>
        <w:gridCol w:w="987"/>
        <w:gridCol w:w="714"/>
        <w:gridCol w:w="3539"/>
      </w:tblGrid>
      <w:tr w:rsidR="006D5700" w:rsidRPr="00D21E8C" w14:paraId="61AFDED4" w14:textId="77777777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2C0C5278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14:paraId="6FC4885A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6C69D772" w14:textId="77777777" w:rsidTr="00364E3D">
        <w:trPr>
          <w:cantSplit/>
        </w:trPr>
        <w:tc>
          <w:tcPr>
            <w:tcW w:w="10203" w:type="dxa"/>
            <w:gridSpan w:val="5"/>
          </w:tcPr>
          <w:p w14:paraId="330447DA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14:paraId="4645520F" w14:textId="77777777"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72B4FC01" w14:textId="77777777" w:rsidTr="00364E3D">
        <w:trPr>
          <w:cantSplit/>
        </w:trPr>
        <w:tc>
          <w:tcPr>
            <w:tcW w:w="10203" w:type="dxa"/>
            <w:gridSpan w:val="5"/>
          </w:tcPr>
          <w:p w14:paraId="337B33F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14:paraId="18864941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055D5885" w14:textId="77777777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2434B7D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157C6D5F" w14:textId="77777777"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WYKONAWCA  /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WYKONAWCY WSPÓLNIE UBIEGAJĄCY SIĘ O UDZIELENIE ZAMÓWIENIA *  </w:t>
            </w:r>
          </w:p>
          <w:p w14:paraId="617CA1F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14:paraId="41B8EC63" w14:textId="77777777" w:rsidTr="00364E3D">
        <w:trPr>
          <w:cantSplit/>
          <w:trHeight w:val="481"/>
        </w:trPr>
        <w:tc>
          <w:tcPr>
            <w:tcW w:w="426" w:type="dxa"/>
            <w:vMerge w:val="restart"/>
          </w:tcPr>
          <w:p w14:paraId="6919A21B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176CE411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14:paraId="47761620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183B9B13" w14:textId="77777777"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3DC268A7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E516C8D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44BE4E3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53CB6A86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31AE8664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6359D91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EAA7C8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123370E9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5A7F588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62745AF5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4D24505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14:paraId="57800B42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0F667F4D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6A2E5FB2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101A2EBF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29A761EF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63CD3D1" w14:textId="77777777"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4696E7E5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264B1668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607C88F1" w14:textId="77777777" w:rsidTr="00364E3D">
        <w:trPr>
          <w:cantSplit/>
          <w:trHeight w:val="539"/>
        </w:trPr>
        <w:tc>
          <w:tcPr>
            <w:tcW w:w="426" w:type="dxa"/>
            <w:vMerge/>
          </w:tcPr>
          <w:p w14:paraId="1564D29C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14:paraId="57F07AC5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14:paraId="3FA2B813" w14:textId="77777777"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</w:p>
        </w:tc>
      </w:tr>
    </w:tbl>
    <w:p w14:paraId="249E6FCD" w14:textId="77777777" w:rsidR="006D5700" w:rsidRPr="00D21E8C" w:rsidRDefault="006D5700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</w:p>
    <w:p w14:paraId="6D33D4AD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7872DC71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543"/>
      </w:tblGrid>
      <w:tr w:rsidR="006D5700" w:rsidRPr="00D21E8C" w14:paraId="39FE8F69" w14:textId="77777777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14:paraId="697FD4F5" w14:textId="77777777"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6819A939" w14:textId="77777777"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B7DD0F7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14:paraId="64C664BA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14:paraId="2A131AF9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0D9FC649" w14:textId="77777777" w:rsidTr="00364E3D">
        <w:trPr>
          <w:cantSplit/>
        </w:trPr>
        <w:tc>
          <w:tcPr>
            <w:tcW w:w="10203" w:type="dxa"/>
            <w:gridSpan w:val="3"/>
          </w:tcPr>
          <w:p w14:paraId="75D07786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59863B5A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4985414E" w14:textId="77777777" w:rsidTr="00364E3D">
        <w:trPr>
          <w:cantSplit/>
        </w:trPr>
        <w:tc>
          <w:tcPr>
            <w:tcW w:w="10203" w:type="dxa"/>
            <w:gridSpan w:val="3"/>
          </w:tcPr>
          <w:p w14:paraId="4586A926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5A13ED58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3DA9DD11" w14:textId="77777777" w:rsidTr="00364E3D">
        <w:trPr>
          <w:cantSplit/>
        </w:trPr>
        <w:tc>
          <w:tcPr>
            <w:tcW w:w="5040" w:type="dxa"/>
          </w:tcPr>
          <w:p w14:paraId="18271C3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2F730DE7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6BE9242B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6A1D69DF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7391B7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14:paraId="61A3FFFA" w14:textId="77777777" w:rsidTr="00364E3D">
        <w:trPr>
          <w:cantSplit/>
        </w:trPr>
        <w:tc>
          <w:tcPr>
            <w:tcW w:w="10203" w:type="dxa"/>
            <w:gridSpan w:val="3"/>
          </w:tcPr>
          <w:p w14:paraId="3892A8DF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14:paraId="6D6548BA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2BEBE76C" w14:textId="77777777" w:rsidTr="00364E3D">
        <w:trPr>
          <w:cantSplit/>
          <w:trHeight w:val="560"/>
        </w:trPr>
        <w:tc>
          <w:tcPr>
            <w:tcW w:w="6660" w:type="dxa"/>
            <w:gridSpan w:val="2"/>
          </w:tcPr>
          <w:p w14:paraId="6BA01620" w14:textId="77777777"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lastRenderedPageBreak/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14:paraId="777DB093" w14:textId="77777777"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</w:p>
        </w:tc>
      </w:tr>
    </w:tbl>
    <w:p w14:paraId="1419E2FE" w14:textId="77777777" w:rsidR="006D5700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4025EC10" w14:textId="77777777" w:rsidR="00E20486" w:rsidRDefault="00E20486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09DDE7B9" w14:textId="77777777" w:rsidR="00E20486" w:rsidRDefault="00E20486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210F69BE" w14:textId="77777777" w:rsidR="00E20486" w:rsidRDefault="00E20486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3"/>
      </w:tblGrid>
      <w:tr w:rsidR="00125B60" w:rsidRPr="00D21E8C" w14:paraId="457747ED" w14:textId="77777777" w:rsidTr="00383D02">
        <w:trPr>
          <w:cantSplit/>
          <w:trHeight w:val="463"/>
        </w:trPr>
        <w:tc>
          <w:tcPr>
            <w:tcW w:w="10203" w:type="dxa"/>
            <w:shd w:val="clear" w:color="auto" w:fill="D9D9D9" w:themeFill="background1" w:themeFillShade="D9"/>
          </w:tcPr>
          <w:p w14:paraId="67586714" w14:textId="77777777" w:rsidR="00125B60" w:rsidRPr="00125B60" w:rsidRDefault="00125B60" w:rsidP="00125B60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25B60">
              <w:rPr>
                <w:rFonts w:ascii="Open Sans" w:hAnsi="Open Sans" w:cs="Open Sans"/>
                <w:b/>
                <w:bCs/>
                <w:sz w:val="18"/>
                <w:szCs w:val="18"/>
              </w:rPr>
              <w:t>CZĘŚĆ I ZAMÓWIENIA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(</w:t>
            </w:r>
            <w:r w:rsidRPr="00125B60">
              <w:rPr>
                <w:rFonts w:ascii="Open Sans" w:hAnsi="Open Sans" w:cs="Open Sans"/>
                <w:sz w:val="18"/>
                <w:szCs w:val="18"/>
              </w:rPr>
              <w:t>WYPEŁNIĆ JEŻELI DOTYCZY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)</w:t>
            </w:r>
          </w:p>
        </w:tc>
      </w:tr>
      <w:tr w:rsidR="00125B60" w:rsidRPr="00D21E8C" w14:paraId="3CED0D7F" w14:textId="77777777" w:rsidTr="00383D02">
        <w:trPr>
          <w:cantSplit/>
          <w:trHeight w:val="697"/>
        </w:trPr>
        <w:tc>
          <w:tcPr>
            <w:tcW w:w="10203" w:type="dxa"/>
            <w:shd w:val="clear" w:color="auto" w:fill="D9D9D9" w:themeFill="background1" w:themeFillShade="D9"/>
          </w:tcPr>
          <w:p w14:paraId="0C0F2AE3" w14:textId="20C6053D" w:rsidR="00125B60" w:rsidRPr="00125B60" w:rsidRDefault="00B84419" w:rsidP="00125B60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O</w:t>
            </w:r>
            <w:r w:rsidR="00125B60" w:rsidRPr="00125B60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dbieranie i zagospodarowanie zmieszanych i zbieranych selektywnie odpadów komunalnych z nieruchomości zamieszkałych z terenu Gmi</w:t>
            </w:r>
            <w:r w:rsidR="00E20486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ny Inowrocław w okresie VII.2025</w:t>
            </w:r>
            <w:r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-</w:t>
            </w:r>
            <w:r w:rsidR="00125B60" w:rsidRPr="00125B60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VI.202</w:t>
            </w:r>
            <w:r w:rsidR="00E20486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7</w:t>
            </w:r>
          </w:p>
        </w:tc>
      </w:tr>
    </w:tbl>
    <w:p w14:paraId="6D2BA277" w14:textId="77777777" w:rsidR="00125B60" w:rsidRPr="00D21E8C" w:rsidRDefault="00125B6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487"/>
        <w:gridCol w:w="3488"/>
      </w:tblGrid>
      <w:tr w:rsidR="00B34246" w:rsidRPr="00D21E8C" w14:paraId="54832A61" w14:textId="77777777" w:rsidTr="00125B60">
        <w:trPr>
          <w:trHeight w:val="698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14:paraId="3E04AD8F" w14:textId="77777777"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616A63" w:rsidRPr="00D21E8C" w14:paraId="203F08D8" w14:textId="77777777" w:rsidTr="00125B60">
        <w:trPr>
          <w:trHeight w:val="708"/>
        </w:trPr>
        <w:tc>
          <w:tcPr>
            <w:tcW w:w="3261" w:type="dxa"/>
            <w:vMerge w:val="restart"/>
            <w:vAlign w:val="center"/>
          </w:tcPr>
          <w:p w14:paraId="46FDA680" w14:textId="77777777"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14:paraId="0BE95F7C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14:paraId="1300C981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14:paraId="42D9B997" w14:textId="77777777" w:rsidTr="00125B60">
        <w:trPr>
          <w:trHeight w:val="690"/>
        </w:trPr>
        <w:tc>
          <w:tcPr>
            <w:tcW w:w="3261" w:type="dxa"/>
            <w:vMerge/>
          </w:tcPr>
          <w:p w14:paraId="2D431C0A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02976FBF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14:paraId="06A6AA23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14:paraId="5A2CF0DC" w14:textId="77777777" w:rsidTr="00125B60">
        <w:trPr>
          <w:trHeight w:val="700"/>
        </w:trPr>
        <w:tc>
          <w:tcPr>
            <w:tcW w:w="3261" w:type="dxa"/>
            <w:vMerge/>
          </w:tcPr>
          <w:p w14:paraId="35B19B28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799A18C2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14:paraId="27B4B267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14:paraId="67B14419" w14:textId="77777777" w:rsidTr="00125B60">
        <w:trPr>
          <w:trHeight w:val="993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092100CA" w14:textId="77777777"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14:paraId="52280931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4F58566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3A0B89C6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14:paraId="6FBBE247" w14:textId="77777777" w:rsidTr="00A209C8">
        <w:trPr>
          <w:trHeight w:val="129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168E64C0" w14:textId="77777777"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14:paraId="514C01A1" w14:textId="77777777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5E4B768" w14:textId="77777777" w:rsidR="00616A63" w:rsidRPr="00D21E8C" w:rsidRDefault="00616A63" w:rsidP="00125B60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bookmarkStart w:id="0" w:name="_Hlk130906029"/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 w:rsidR="00125B60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TERMIN PŁATNOŚCI FAKTURY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025CBCC5" w14:textId="77777777" w:rsidR="00616A63" w:rsidRPr="00D21E8C" w:rsidRDefault="00125B60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TERMIN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3AC27695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 w:rsidR="00125B60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A209C8" w:rsidRPr="00D21E8C" w14:paraId="26E56DFB" w14:textId="77777777" w:rsidTr="00A209C8">
        <w:trPr>
          <w:trHeight w:val="247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7639D" w14:textId="77777777" w:rsidR="00A209C8" w:rsidRPr="00D21E8C" w:rsidRDefault="00A209C8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bookmarkEnd w:id="0"/>
      <w:tr w:rsidR="00125B60" w:rsidRPr="00D21E8C" w14:paraId="3DDCFAD5" w14:textId="77777777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4AB8F80C" w14:textId="77777777" w:rsidR="00125B60" w:rsidRPr="00D21E8C" w:rsidRDefault="00125B60" w:rsidP="00125B60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RECYKLING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3510B13D" w14:textId="77777777" w:rsidR="00125B60" w:rsidRPr="00D21E8C" w:rsidRDefault="00125B60" w:rsidP="00125B60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WSKAZAĆ </w:t>
            </w:r>
            <w:r w:rsidR="00A209C8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POZIOM</w:t>
            </w: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5C6C3292" w14:textId="77777777" w:rsidR="00125B60" w:rsidRPr="00D21E8C" w:rsidRDefault="00125B60" w:rsidP="00125B6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 w:rsidR="00A209C8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%</w:t>
            </w:r>
          </w:p>
        </w:tc>
      </w:tr>
      <w:tr w:rsidR="00A209C8" w:rsidRPr="00D21E8C" w14:paraId="5CB4907F" w14:textId="77777777" w:rsidTr="00A209C8">
        <w:trPr>
          <w:trHeight w:val="292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F9784" w14:textId="77777777" w:rsidR="00A209C8" w:rsidRPr="00D21E8C" w:rsidRDefault="00A209C8" w:rsidP="00125B6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25B60" w:rsidRPr="00D21E8C" w14:paraId="44011F79" w14:textId="77777777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6184768" w14:textId="77777777" w:rsidR="00125B60" w:rsidRPr="00D21E8C" w:rsidRDefault="00125B60" w:rsidP="00125B60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4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 w:rsidR="00A209C8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CZAS ROZPATRZENIA REKLAMACJI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3C783081" w14:textId="77777777" w:rsidR="00125B60" w:rsidRPr="00D21E8C" w:rsidRDefault="00125B60" w:rsidP="00125B60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TERMIN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69E9A8E4" w14:textId="77777777" w:rsidR="00125B60" w:rsidRPr="00D21E8C" w:rsidRDefault="00125B60" w:rsidP="00125B6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A209C8" w:rsidRPr="00D21E8C" w14:paraId="6AA090B1" w14:textId="77777777" w:rsidTr="00A209C8">
        <w:trPr>
          <w:trHeight w:val="269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14D54" w14:textId="77777777" w:rsidR="00A209C8" w:rsidRPr="00D21E8C" w:rsidRDefault="00A209C8" w:rsidP="00125B6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25B60" w:rsidRPr="00D21E8C" w14:paraId="30679BB7" w14:textId="77777777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2CDBB5D6" w14:textId="77777777" w:rsidR="00125B60" w:rsidRPr="00D21E8C" w:rsidRDefault="00125B60" w:rsidP="00125B60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5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 w:rsidR="00A209C8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SYSTEM ZARZĄDZANIA ISO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03DB9CED" w14:textId="77777777" w:rsidR="00125B60" w:rsidRPr="00D21E8C" w:rsidRDefault="00125B60" w:rsidP="00125B60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1B1FDCD5" w14:textId="77777777" w:rsidR="00125B60" w:rsidRPr="00D21E8C" w:rsidRDefault="00125B60" w:rsidP="00125B6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</w:p>
        </w:tc>
      </w:tr>
      <w:tr w:rsidR="00A209C8" w:rsidRPr="00D21E8C" w14:paraId="14EC533A" w14:textId="77777777" w:rsidTr="00A209C8">
        <w:trPr>
          <w:trHeight w:val="259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CD8823" w14:textId="77777777" w:rsidR="00A209C8" w:rsidRPr="00D21E8C" w:rsidRDefault="00A209C8" w:rsidP="00125B6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25B60" w:rsidRPr="00D21E8C" w14:paraId="5BC56A75" w14:textId="77777777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49418780" w14:textId="77777777" w:rsidR="00125B60" w:rsidRPr="00D21E8C" w:rsidRDefault="00125B60" w:rsidP="00125B60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6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 w:rsidR="00A209C8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PRODUKCJA KOMPOSTU LUB ŚRODKA WSPOMAGAJĄCEGO UPRAWĘ ROŚLIN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71F81283" w14:textId="77777777" w:rsidR="00125B60" w:rsidRPr="00D21E8C" w:rsidRDefault="00125B60" w:rsidP="00125B60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54EB23B3" w14:textId="77777777" w:rsidR="00125B60" w:rsidRPr="00D21E8C" w:rsidRDefault="00125B60" w:rsidP="00125B6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</w:p>
        </w:tc>
      </w:tr>
      <w:tr w:rsidR="00616A63" w:rsidRPr="00D21E8C" w14:paraId="5F61428E" w14:textId="77777777" w:rsidTr="00A209C8">
        <w:trPr>
          <w:trHeight w:val="121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3F9201F1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314330C8" w14:textId="77777777"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79B33169" w14:textId="77777777" w:rsidR="006D5700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6A7B714B" w14:textId="77777777" w:rsidR="00A209C8" w:rsidRPr="00D21E8C" w:rsidRDefault="00A209C8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1CB636AB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155C1198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………………………………………………………………………………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…….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.                                   </w:t>
      </w:r>
    </w:p>
    <w:p w14:paraId="081BB509" w14:textId="77777777"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29FCD251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31D422B" w14:textId="77777777" w:rsidR="006D5700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480562B" w14:textId="77777777" w:rsidR="00A209C8" w:rsidRDefault="00A209C8" w:rsidP="00A209C8">
      <w:pPr>
        <w:rPr>
          <w:rFonts w:ascii="Open Sans" w:hAnsi="Open Sans" w:cs="Open Sans"/>
          <w:b/>
          <w:bCs/>
          <w:sz w:val="18"/>
          <w:szCs w:val="18"/>
        </w:rPr>
      </w:pPr>
      <w:bookmarkStart w:id="1" w:name="_Hlk130904273"/>
    </w:p>
    <w:p w14:paraId="7A7694B2" w14:textId="77777777" w:rsidR="00A209C8" w:rsidRDefault="00A209C8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32337237" w14:textId="77777777" w:rsidR="009A4995" w:rsidRDefault="009A4995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7AB18410" w14:textId="77777777" w:rsidR="00A209C8" w:rsidRPr="00526A72" w:rsidRDefault="00A209C8" w:rsidP="00A209C8">
      <w:pPr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Formularz ofertowy dla części I zamówienia</w:t>
      </w:r>
      <w:r w:rsidRPr="00526A72">
        <w:rPr>
          <w:rFonts w:ascii="Open Sans" w:hAnsi="Open Sans" w:cs="Open Sans"/>
          <w:b/>
          <w:bCs/>
          <w:sz w:val="18"/>
          <w:szCs w:val="18"/>
        </w:rPr>
        <w:t>:</w:t>
      </w:r>
    </w:p>
    <w:bookmarkEnd w:id="1"/>
    <w:p w14:paraId="07246316" w14:textId="77777777" w:rsidR="00A209C8" w:rsidRDefault="00A209C8" w:rsidP="00A209C8">
      <w:pPr>
        <w:jc w:val="both"/>
        <w:rPr>
          <w:rFonts w:ascii="Open Sans" w:hAnsi="Open Sans" w:cs="Open Sans"/>
          <w:b/>
          <w:bCs/>
          <w:sz w:val="18"/>
          <w:szCs w:val="18"/>
        </w:rPr>
      </w:pPr>
      <w:r w:rsidRPr="00526A72">
        <w:rPr>
          <w:rFonts w:ascii="Open Sans" w:hAnsi="Open Sans" w:cs="Open Sans"/>
          <w:b/>
          <w:bCs/>
          <w:sz w:val="18"/>
          <w:szCs w:val="18"/>
        </w:rPr>
        <w:t>za odbieranie i zagospodarowanie odpadów komunalnych:</w:t>
      </w:r>
    </w:p>
    <w:p w14:paraId="19F9ED7B" w14:textId="77777777" w:rsidR="00A209C8" w:rsidRPr="00526A72" w:rsidRDefault="00A209C8" w:rsidP="00A209C8">
      <w:pPr>
        <w:jc w:val="both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  <w:gridCol w:w="1724"/>
        <w:gridCol w:w="1724"/>
        <w:gridCol w:w="1724"/>
      </w:tblGrid>
      <w:tr w:rsidR="00A209C8" w:rsidRPr="00A14500" w14:paraId="63275E7A" w14:textId="77777777" w:rsidTr="0093342A">
        <w:trPr>
          <w:trHeight w:val="524"/>
          <w:tblHeader/>
          <w:jc w:val="center"/>
        </w:trPr>
        <w:tc>
          <w:tcPr>
            <w:tcW w:w="4642" w:type="dxa"/>
            <w:shd w:val="clear" w:color="auto" w:fill="D9D9D9" w:themeFill="background1" w:themeFillShade="D9"/>
            <w:vAlign w:val="center"/>
          </w:tcPr>
          <w:p w14:paraId="24183AC9" w14:textId="77777777" w:rsidR="00A209C8" w:rsidRPr="00A14500" w:rsidRDefault="00A209C8" w:rsidP="0093342A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Grupa odpadów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14:paraId="50940636" w14:textId="77777777" w:rsidR="00A209C8" w:rsidRPr="00A14500" w:rsidRDefault="00A209C8" w:rsidP="0093342A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stawka brutto za 1 Mg odpadów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14:paraId="59BF339C" w14:textId="77777777" w:rsidR="00A209C8" w:rsidRPr="00A14500" w:rsidRDefault="00A209C8" w:rsidP="0093342A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ilość odpadów w czasie trwania kontraktu</w:t>
            </w:r>
          </w:p>
          <w:p w14:paraId="172BDA64" w14:textId="77777777" w:rsidR="00A209C8" w:rsidRPr="00A14500" w:rsidRDefault="00A209C8" w:rsidP="0093342A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[Mg]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14:paraId="0865E554" w14:textId="77777777" w:rsidR="00A209C8" w:rsidRPr="00A14500" w:rsidRDefault="0048628C" w:rsidP="0093342A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W</w:t>
            </w:r>
            <w:r w:rsidR="00A209C8"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artość</w:t>
            </w:r>
            <w:r>
              <w:rPr>
                <w:rFonts w:ascii="Open Sans" w:hAnsi="Open Sans" w:cs="Open Sans"/>
                <w:b/>
                <w:iCs/>
                <w:sz w:val="18"/>
                <w:szCs w:val="18"/>
              </w:rPr>
              <w:t xml:space="preserve"> brutto</w:t>
            </w:r>
          </w:p>
          <w:p w14:paraId="481B876E" w14:textId="77777777" w:rsidR="00A209C8" w:rsidRPr="00A14500" w:rsidRDefault="00A209C8" w:rsidP="0093342A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[zł]</w:t>
            </w:r>
          </w:p>
        </w:tc>
      </w:tr>
      <w:tr w:rsidR="0048628C" w:rsidRPr="00A14500" w14:paraId="0467D87A" w14:textId="77777777" w:rsidTr="00383D02">
        <w:trPr>
          <w:trHeight w:val="225"/>
          <w:tblHeader/>
          <w:jc w:val="center"/>
        </w:trPr>
        <w:tc>
          <w:tcPr>
            <w:tcW w:w="4642" w:type="dxa"/>
            <w:shd w:val="clear" w:color="auto" w:fill="D9D9D9" w:themeFill="background1" w:themeFillShade="D9"/>
            <w:vAlign w:val="center"/>
          </w:tcPr>
          <w:p w14:paraId="78604E27" w14:textId="77777777" w:rsidR="0048628C" w:rsidRPr="0048628C" w:rsidRDefault="0048628C" w:rsidP="0048628C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48628C">
              <w:rPr>
                <w:rFonts w:ascii="Open Sans" w:hAnsi="Open Sans" w:cs="Open Sans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14:paraId="21A31439" w14:textId="77777777" w:rsidR="0048628C" w:rsidRPr="0048628C" w:rsidRDefault="0048628C" w:rsidP="0048628C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48628C">
              <w:rPr>
                <w:rFonts w:ascii="Open Sans" w:hAnsi="Open Sans" w:cs="Open Sans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14:paraId="084B9179" w14:textId="77777777" w:rsidR="0048628C" w:rsidRPr="0048628C" w:rsidRDefault="0048628C" w:rsidP="0048628C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48628C">
              <w:rPr>
                <w:rFonts w:ascii="Open Sans" w:hAnsi="Open Sans" w:cs="Open Sans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14:paraId="56187C5D" w14:textId="77777777" w:rsidR="0048628C" w:rsidRPr="0048628C" w:rsidRDefault="0048628C" w:rsidP="0048628C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48628C">
              <w:rPr>
                <w:rFonts w:ascii="Open Sans" w:hAnsi="Open Sans" w:cs="Open Sans"/>
                <w:i/>
                <w:iCs/>
                <w:sz w:val="16"/>
                <w:szCs w:val="16"/>
              </w:rPr>
              <w:t>4 = 2x3</w:t>
            </w:r>
          </w:p>
        </w:tc>
      </w:tr>
      <w:tr w:rsidR="00A209C8" w:rsidRPr="00A14500" w14:paraId="444C2893" w14:textId="77777777" w:rsidTr="00B077CA">
        <w:trPr>
          <w:trHeight w:val="433"/>
          <w:jc w:val="center"/>
        </w:trPr>
        <w:tc>
          <w:tcPr>
            <w:tcW w:w="4642" w:type="dxa"/>
            <w:vAlign w:val="center"/>
          </w:tcPr>
          <w:p w14:paraId="1EE867E3" w14:textId="77777777" w:rsidR="00A209C8" w:rsidRPr="00A14500" w:rsidRDefault="00A209C8" w:rsidP="00B077CA">
            <w:pPr>
              <w:pStyle w:val="Listanumerowana3"/>
              <w:numPr>
                <w:ilvl w:val="0"/>
                <w:numId w:val="0"/>
              </w:numPr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niesegregowane (zmieszane)</w:t>
            </w:r>
          </w:p>
        </w:tc>
        <w:tc>
          <w:tcPr>
            <w:tcW w:w="1724" w:type="dxa"/>
          </w:tcPr>
          <w:p w14:paraId="54E61F58" w14:textId="77777777" w:rsidR="00A209C8" w:rsidRPr="00A14500" w:rsidRDefault="00A209C8" w:rsidP="00E20486">
            <w:pPr>
              <w:pStyle w:val="Listanumerowana3"/>
              <w:numPr>
                <w:ilvl w:val="0"/>
                <w:numId w:val="0"/>
              </w:numPr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724" w:type="dxa"/>
            <w:vAlign w:val="center"/>
          </w:tcPr>
          <w:p w14:paraId="1B4D4F6F" w14:textId="77777777" w:rsidR="00A209C8" w:rsidRPr="00A14500" w:rsidRDefault="00E20486" w:rsidP="00B077CA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iCs/>
                <w:sz w:val="18"/>
                <w:szCs w:val="18"/>
              </w:rPr>
              <w:t>55</w:t>
            </w:r>
            <w:r w:rsidR="00F43B52">
              <w:rPr>
                <w:rFonts w:ascii="Open Sans" w:hAnsi="Open Sans" w:cs="Open Sans"/>
                <w:bCs/>
                <w:iCs/>
                <w:sz w:val="18"/>
                <w:szCs w:val="18"/>
              </w:rPr>
              <w:t>00</w:t>
            </w:r>
          </w:p>
        </w:tc>
        <w:tc>
          <w:tcPr>
            <w:tcW w:w="1724" w:type="dxa"/>
          </w:tcPr>
          <w:p w14:paraId="7FED0E57" w14:textId="77777777" w:rsidR="00A209C8" w:rsidRPr="00A14500" w:rsidRDefault="00A209C8" w:rsidP="00E20486">
            <w:pPr>
              <w:pStyle w:val="Listanumerowana3"/>
              <w:numPr>
                <w:ilvl w:val="0"/>
                <w:numId w:val="0"/>
              </w:numPr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A209C8" w:rsidRPr="00A14500" w14:paraId="439FFFB2" w14:textId="77777777" w:rsidTr="00B077CA">
        <w:trPr>
          <w:trHeight w:val="423"/>
          <w:jc w:val="center"/>
        </w:trPr>
        <w:tc>
          <w:tcPr>
            <w:tcW w:w="4642" w:type="dxa"/>
            <w:vAlign w:val="center"/>
          </w:tcPr>
          <w:p w14:paraId="38BD6ABE" w14:textId="77777777" w:rsidR="00A209C8" w:rsidRPr="00A14500" w:rsidRDefault="00A209C8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bioodpady stanowiące odp</w:t>
            </w:r>
            <w:r w:rsidRPr="00A14500">
              <w:rPr>
                <w:rFonts w:ascii="Open Sans" w:hAnsi="Open Sans" w:cs="Open Sans"/>
                <w:bCs/>
                <w:iCs/>
                <w:spacing w:val="-2"/>
                <w:sz w:val="18"/>
                <w:szCs w:val="18"/>
              </w:rPr>
              <w:t>a</w:t>
            </w: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dy k</w:t>
            </w:r>
            <w:r w:rsidRPr="00A14500">
              <w:rPr>
                <w:rFonts w:ascii="Open Sans" w:hAnsi="Open Sans" w:cs="Open Sans"/>
                <w:bCs/>
                <w:iCs/>
                <w:spacing w:val="-2"/>
                <w:sz w:val="18"/>
                <w:szCs w:val="18"/>
              </w:rPr>
              <w:t>o</w:t>
            </w:r>
            <w:r w:rsidRPr="00A14500">
              <w:rPr>
                <w:rFonts w:ascii="Open Sans" w:hAnsi="Open Sans" w:cs="Open Sans"/>
                <w:bCs/>
                <w:iCs/>
                <w:spacing w:val="2"/>
                <w:sz w:val="18"/>
                <w:szCs w:val="18"/>
              </w:rPr>
              <w:t>m</w:t>
            </w: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una</w:t>
            </w:r>
            <w:r w:rsidRPr="00A14500">
              <w:rPr>
                <w:rFonts w:ascii="Open Sans" w:hAnsi="Open Sans" w:cs="Open Sans"/>
                <w:bCs/>
                <w:iCs/>
                <w:spacing w:val="-1"/>
                <w:sz w:val="18"/>
                <w:szCs w:val="18"/>
              </w:rPr>
              <w:t>l</w:t>
            </w: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ne</w:t>
            </w:r>
          </w:p>
        </w:tc>
        <w:tc>
          <w:tcPr>
            <w:tcW w:w="1724" w:type="dxa"/>
          </w:tcPr>
          <w:p w14:paraId="55B4BE9C" w14:textId="77777777" w:rsidR="00A209C8" w:rsidRPr="00A14500" w:rsidRDefault="00A209C8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724" w:type="dxa"/>
            <w:vAlign w:val="center"/>
          </w:tcPr>
          <w:p w14:paraId="12013A5F" w14:textId="77777777" w:rsidR="00A209C8" w:rsidRPr="00A14500" w:rsidRDefault="00F43B52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iCs/>
                <w:sz w:val="18"/>
                <w:szCs w:val="18"/>
              </w:rPr>
              <w:t>15</w:t>
            </w: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00</w:t>
            </w:r>
          </w:p>
        </w:tc>
        <w:tc>
          <w:tcPr>
            <w:tcW w:w="1724" w:type="dxa"/>
          </w:tcPr>
          <w:p w14:paraId="5428FDDE" w14:textId="77777777" w:rsidR="00A209C8" w:rsidRPr="00A14500" w:rsidRDefault="00A209C8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A209C8" w:rsidRPr="00A14500" w14:paraId="56B3EB59" w14:textId="77777777" w:rsidTr="00B077CA">
        <w:trPr>
          <w:trHeight w:val="514"/>
          <w:jc w:val="center"/>
        </w:trPr>
        <w:tc>
          <w:tcPr>
            <w:tcW w:w="4642" w:type="dxa"/>
            <w:vAlign w:val="center"/>
          </w:tcPr>
          <w:p w14:paraId="6C212588" w14:textId="77777777" w:rsidR="00A209C8" w:rsidRPr="00A14500" w:rsidRDefault="00A209C8" w:rsidP="00B077CA">
            <w:pPr>
              <w:widowControl w:val="0"/>
              <w:autoSpaceDE w:val="0"/>
              <w:autoSpaceDN w:val="0"/>
              <w:adjustRightInd w:val="0"/>
              <w:ind w:right="-6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 xml:space="preserve">segregowane (papier i tektura, zmieszane odpady </w:t>
            </w:r>
            <w:proofErr w:type="gramStart"/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opakowaniowe,  szkło</w:t>
            </w:r>
            <w:proofErr w:type="gramEnd"/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, tworzywa sztuczne)</w:t>
            </w:r>
          </w:p>
        </w:tc>
        <w:tc>
          <w:tcPr>
            <w:tcW w:w="1724" w:type="dxa"/>
          </w:tcPr>
          <w:p w14:paraId="4EA9B264" w14:textId="77777777" w:rsidR="00A209C8" w:rsidRPr="00A14500" w:rsidRDefault="00A209C8" w:rsidP="00E20486">
            <w:pPr>
              <w:widowControl w:val="0"/>
              <w:autoSpaceDE w:val="0"/>
              <w:autoSpaceDN w:val="0"/>
              <w:adjustRightInd w:val="0"/>
              <w:ind w:right="-6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724" w:type="dxa"/>
            <w:vAlign w:val="center"/>
          </w:tcPr>
          <w:p w14:paraId="5F2D7407" w14:textId="77777777" w:rsidR="00A209C8" w:rsidRPr="00A14500" w:rsidRDefault="00F43B52" w:rsidP="00B077CA">
            <w:pPr>
              <w:widowControl w:val="0"/>
              <w:autoSpaceDE w:val="0"/>
              <w:autoSpaceDN w:val="0"/>
              <w:adjustRightInd w:val="0"/>
              <w:ind w:right="-6"/>
              <w:jc w:val="center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1</w:t>
            </w:r>
            <w:r w:rsidR="00E20486">
              <w:rPr>
                <w:rFonts w:ascii="Open Sans" w:hAnsi="Open Sans" w:cs="Open Sans"/>
                <w:bCs/>
                <w:iCs/>
                <w:sz w:val="18"/>
                <w:szCs w:val="18"/>
              </w:rPr>
              <w:t>5</w:t>
            </w: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00</w:t>
            </w:r>
          </w:p>
        </w:tc>
        <w:tc>
          <w:tcPr>
            <w:tcW w:w="1724" w:type="dxa"/>
          </w:tcPr>
          <w:p w14:paraId="6DC9183E" w14:textId="77777777" w:rsidR="00A209C8" w:rsidRPr="00A14500" w:rsidRDefault="00A209C8" w:rsidP="00E20486">
            <w:pPr>
              <w:widowControl w:val="0"/>
              <w:autoSpaceDE w:val="0"/>
              <w:autoSpaceDN w:val="0"/>
              <w:adjustRightInd w:val="0"/>
              <w:ind w:right="-6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83D02" w:rsidRPr="00A14500" w14:paraId="0A6543DD" w14:textId="77777777" w:rsidTr="00383D02">
        <w:trPr>
          <w:trHeight w:val="514"/>
          <w:jc w:val="center"/>
        </w:trPr>
        <w:tc>
          <w:tcPr>
            <w:tcW w:w="8090" w:type="dxa"/>
            <w:gridSpan w:val="3"/>
            <w:shd w:val="clear" w:color="auto" w:fill="D9D9D9" w:themeFill="background1" w:themeFillShade="D9"/>
            <w:vAlign w:val="center"/>
          </w:tcPr>
          <w:p w14:paraId="4F5893AB" w14:textId="77777777" w:rsidR="00383D02" w:rsidRPr="00A14500" w:rsidRDefault="00383D02" w:rsidP="00383D02">
            <w:pPr>
              <w:widowControl w:val="0"/>
              <w:autoSpaceDE w:val="0"/>
              <w:autoSpaceDN w:val="0"/>
              <w:adjustRightInd w:val="0"/>
              <w:ind w:right="-6"/>
              <w:jc w:val="right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383D0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RAZEM</w:t>
            </w:r>
            <w: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 xml:space="preserve"> cz. I</w:t>
            </w:r>
            <w:r w:rsidRPr="00383D0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724" w:type="dxa"/>
          </w:tcPr>
          <w:p w14:paraId="1425D4E6" w14:textId="77777777" w:rsidR="00383D02" w:rsidRPr="00A14500" w:rsidRDefault="00383D02" w:rsidP="00E20486">
            <w:pPr>
              <w:widowControl w:val="0"/>
              <w:autoSpaceDE w:val="0"/>
              <w:autoSpaceDN w:val="0"/>
              <w:adjustRightInd w:val="0"/>
              <w:ind w:right="-6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</w:tbl>
    <w:p w14:paraId="69E933A0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26E5FC3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F5C7F20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A85CCD0" w14:textId="77777777" w:rsidR="00A209C8" w:rsidRPr="0031626C" w:rsidRDefault="00A209C8" w:rsidP="00A209C8">
      <w:pPr>
        <w:tabs>
          <w:tab w:val="left" w:pos="643"/>
          <w:tab w:val="left" w:pos="720"/>
        </w:tabs>
        <w:ind w:left="284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* Wypełnić </w:t>
      </w:r>
      <w:proofErr w:type="gramStart"/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>tabelę</w:t>
      </w:r>
      <w:proofErr w:type="gramEnd"/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jeżeli dotyczy składania oferty dla części I zamówienia.</w:t>
      </w:r>
    </w:p>
    <w:p w14:paraId="6A0F0766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D9BCAF7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CC649AF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E05A441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97B17BF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24AD4D3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BD385B5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CBD4F8A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5A1326D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41882DF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B6187D7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7A53359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7AFBB11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BA85DEF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5285CBC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87A7A01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DA74CCF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63A6FE0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AE2B393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60FE804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B44C495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8366DE1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B224434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C9F5536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794B5AE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F0AD5D7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DBA55DE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07D31C3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DEAF975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F5011EB" w14:textId="77777777" w:rsidR="00A209C8" w:rsidRDefault="00A209C8" w:rsidP="00B84419">
      <w:pPr>
        <w:pStyle w:val="Tekstpodstawowy2"/>
        <w:jc w:val="both"/>
        <w:rPr>
          <w:rFonts w:ascii="Open Sans" w:hAnsi="Open Sans" w:cs="Open Sans"/>
          <w:color w:val="FF0000"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3"/>
      </w:tblGrid>
      <w:tr w:rsidR="00A209C8" w:rsidRPr="00D21E8C" w14:paraId="557D4A40" w14:textId="77777777" w:rsidTr="00383D02">
        <w:trPr>
          <w:cantSplit/>
          <w:trHeight w:val="463"/>
        </w:trPr>
        <w:tc>
          <w:tcPr>
            <w:tcW w:w="10203" w:type="dxa"/>
            <w:shd w:val="clear" w:color="auto" w:fill="D9D9D9" w:themeFill="background1" w:themeFillShade="D9"/>
          </w:tcPr>
          <w:p w14:paraId="6DCC664B" w14:textId="77777777" w:rsidR="00A209C8" w:rsidRPr="00125B60" w:rsidRDefault="00A209C8" w:rsidP="00E20486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25B60">
              <w:rPr>
                <w:rFonts w:ascii="Open Sans" w:hAnsi="Open Sans" w:cs="Open Sans"/>
                <w:b/>
                <w:bCs/>
                <w:sz w:val="18"/>
                <w:szCs w:val="18"/>
              </w:rPr>
              <w:lastRenderedPageBreak/>
              <w:t xml:space="preserve">CZĘŚĆ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I</w:t>
            </w:r>
            <w:r w:rsidRPr="00125B60">
              <w:rPr>
                <w:rFonts w:ascii="Open Sans" w:hAnsi="Open Sans" w:cs="Open Sans"/>
                <w:b/>
                <w:bCs/>
                <w:sz w:val="18"/>
                <w:szCs w:val="18"/>
              </w:rPr>
              <w:t>I ZAMÓWIENIA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(</w:t>
            </w:r>
            <w:r w:rsidRPr="00125B60">
              <w:rPr>
                <w:rFonts w:ascii="Open Sans" w:hAnsi="Open Sans" w:cs="Open Sans"/>
                <w:sz w:val="18"/>
                <w:szCs w:val="18"/>
              </w:rPr>
              <w:t>WYPEŁNIĆ JEŻELI DOTYCZY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)</w:t>
            </w:r>
          </w:p>
        </w:tc>
      </w:tr>
      <w:tr w:rsidR="00A209C8" w:rsidRPr="00D21E8C" w14:paraId="1B51F2CA" w14:textId="77777777" w:rsidTr="00383D02">
        <w:trPr>
          <w:cantSplit/>
          <w:trHeight w:val="697"/>
        </w:trPr>
        <w:tc>
          <w:tcPr>
            <w:tcW w:w="10203" w:type="dxa"/>
            <w:shd w:val="clear" w:color="auto" w:fill="D9D9D9" w:themeFill="background1" w:themeFillShade="D9"/>
          </w:tcPr>
          <w:p w14:paraId="42964E98" w14:textId="05FB335E" w:rsidR="00A209C8" w:rsidRPr="00A209C8" w:rsidRDefault="00B84419" w:rsidP="00A209C8">
            <w:pPr>
              <w:pStyle w:val="Nagwek"/>
              <w:tabs>
                <w:tab w:val="left" w:pos="0"/>
                <w:tab w:val="left" w:pos="497"/>
              </w:tabs>
              <w:spacing w:line="360" w:lineRule="auto"/>
              <w:jc w:val="center"/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O</w:t>
            </w:r>
            <w:r w:rsidR="00A209C8" w:rsidRPr="00A209C8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dbieranie i zagospodarowanie odpadów komunalnych zbieranych selektywnie z Punktu Selektywnego Zbierania Odpadów Komunalnyc</w:t>
            </w:r>
            <w:r w:rsidR="00E20486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 xml:space="preserve">h w </w:t>
            </w:r>
            <w:proofErr w:type="spellStart"/>
            <w:r w:rsidR="00E20486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Kruśliwcu</w:t>
            </w:r>
            <w:proofErr w:type="spellEnd"/>
            <w:r w:rsidR="00E20486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 xml:space="preserve"> w okresie VII.2025</w:t>
            </w:r>
            <w:r w:rsidR="00A209C8" w:rsidRPr="00A209C8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-VI.202</w:t>
            </w:r>
            <w:r w:rsidR="00E20486"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  <w:t>7</w:t>
            </w:r>
          </w:p>
        </w:tc>
      </w:tr>
    </w:tbl>
    <w:p w14:paraId="31DBF37E" w14:textId="77777777" w:rsidR="00A209C8" w:rsidRPr="00D21E8C" w:rsidRDefault="00A209C8" w:rsidP="00A209C8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487"/>
        <w:gridCol w:w="3488"/>
      </w:tblGrid>
      <w:tr w:rsidR="00A209C8" w:rsidRPr="00D21E8C" w14:paraId="0129EB57" w14:textId="77777777" w:rsidTr="00E20486">
        <w:trPr>
          <w:trHeight w:val="698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14:paraId="5E1906E2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A209C8" w:rsidRPr="00D21E8C" w14:paraId="1CA15E4F" w14:textId="77777777" w:rsidTr="00E20486">
        <w:trPr>
          <w:trHeight w:val="708"/>
        </w:trPr>
        <w:tc>
          <w:tcPr>
            <w:tcW w:w="3261" w:type="dxa"/>
            <w:vMerge w:val="restart"/>
            <w:vAlign w:val="center"/>
          </w:tcPr>
          <w:p w14:paraId="403616E9" w14:textId="77777777" w:rsidR="00A209C8" w:rsidRPr="00D21E8C" w:rsidRDefault="00A209C8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14:paraId="7619CC39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14:paraId="56BC9B5F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A209C8" w:rsidRPr="00D21E8C" w14:paraId="49130E5C" w14:textId="77777777" w:rsidTr="00E20486">
        <w:trPr>
          <w:trHeight w:val="690"/>
        </w:trPr>
        <w:tc>
          <w:tcPr>
            <w:tcW w:w="3261" w:type="dxa"/>
            <w:vMerge/>
          </w:tcPr>
          <w:p w14:paraId="75ABCB85" w14:textId="77777777" w:rsidR="00A209C8" w:rsidRPr="00D21E8C" w:rsidRDefault="00A209C8" w:rsidP="00E20486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5AABB0D0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14:paraId="07AB1360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A209C8" w:rsidRPr="00D21E8C" w14:paraId="15A353F0" w14:textId="77777777" w:rsidTr="00E20486">
        <w:trPr>
          <w:trHeight w:val="700"/>
        </w:trPr>
        <w:tc>
          <w:tcPr>
            <w:tcW w:w="3261" w:type="dxa"/>
            <w:vMerge/>
          </w:tcPr>
          <w:p w14:paraId="7B1ABA02" w14:textId="77777777" w:rsidR="00A209C8" w:rsidRPr="00D21E8C" w:rsidRDefault="00A209C8" w:rsidP="00E20486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4B5ECFB8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14:paraId="0F539C64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A209C8" w:rsidRPr="00D21E8C" w14:paraId="5F15C98A" w14:textId="77777777" w:rsidTr="00E20486">
        <w:trPr>
          <w:trHeight w:val="993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35D7ED17" w14:textId="77777777" w:rsidR="00A209C8" w:rsidRPr="00D21E8C" w:rsidRDefault="00A209C8" w:rsidP="00E20486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14:paraId="37AF4919" w14:textId="77777777" w:rsidR="00A209C8" w:rsidRPr="00D21E8C" w:rsidRDefault="00A209C8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5A941155" w14:textId="77777777" w:rsidR="00A209C8" w:rsidRPr="00D21E8C" w:rsidRDefault="00A209C8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7D69CE21" w14:textId="77777777" w:rsidR="00A209C8" w:rsidRPr="00D21E8C" w:rsidRDefault="00A209C8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A209C8" w:rsidRPr="00D21E8C" w14:paraId="25403A40" w14:textId="77777777" w:rsidTr="00E20486">
        <w:trPr>
          <w:trHeight w:val="129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61E18F38" w14:textId="77777777" w:rsidR="00A209C8" w:rsidRPr="00D21E8C" w:rsidRDefault="00A209C8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A209C8" w:rsidRPr="00D21E8C" w14:paraId="24EC2AB8" w14:textId="77777777" w:rsidTr="00E20486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2C077A19" w14:textId="77777777" w:rsidR="00A209C8" w:rsidRPr="00D21E8C" w:rsidRDefault="00A209C8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TERMIN PŁATNOŚCI FAKTURY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35E3EA8C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TERMIN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03A9D20F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A209C8" w:rsidRPr="00D21E8C" w14:paraId="2547D887" w14:textId="77777777" w:rsidTr="00E20486">
        <w:trPr>
          <w:trHeight w:val="247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FA133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A209C8" w:rsidRPr="00D21E8C" w14:paraId="66D425DB" w14:textId="77777777" w:rsidTr="00E20486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04A72F5" w14:textId="77777777" w:rsidR="00A209C8" w:rsidRPr="00D21E8C" w:rsidRDefault="00A209C8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RECYKLING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5328F885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POZIOM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65D2E626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%</w:t>
            </w:r>
          </w:p>
        </w:tc>
      </w:tr>
      <w:tr w:rsidR="00A209C8" w:rsidRPr="00D21E8C" w14:paraId="3B3BEC9A" w14:textId="77777777" w:rsidTr="00E20486">
        <w:trPr>
          <w:trHeight w:val="292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D2B88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A209C8" w:rsidRPr="00D21E8C" w14:paraId="384EF289" w14:textId="77777777" w:rsidTr="00E20486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4F0B4E1" w14:textId="77777777" w:rsidR="00A209C8" w:rsidRPr="00D21E8C" w:rsidRDefault="00A209C8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4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CZAS REAKCJI – OD ZGŁOSZENIA DO ODEBRANIA ODPADÓW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2157C28E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TERMIN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3ECF7882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A209C8" w:rsidRPr="00D21E8C" w14:paraId="77956E3D" w14:textId="77777777" w:rsidTr="00E20486">
        <w:trPr>
          <w:trHeight w:val="269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BB4D68" w14:textId="77777777" w:rsidR="00A209C8" w:rsidRPr="00D21E8C" w:rsidRDefault="00A209C8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</w:tbl>
    <w:p w14:paraId="3AB303BC" w14:textId="77777777" w:rsidR="00A209C8" w:rsidRPr="00D21E8C" w:rsidRDefault="00A209C8" w:rsidP="00A209C8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0A31A98" w14:textId="77777777" w:rsidR="00A209C8" w:rsidRDefault="00A209C8" w:rsidP="00A209C8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0C3FDDCA" w14:textId="77777777" w:rsidR="00A209C8" w:rsidRPr="00D21E8C" w:rsidRDefault="00A209C8" w:rsidP="00A209C8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092C3414" w14:textId="77777777" w:rsidR="00A209C8" w:rsidRPr="00D21E8C" w:rsidRDefault="00A209C8" w:rsidP="00A209C8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7FD689E3" w14:textId="77777777" w:rsidR="00A209C8" w:rsidRPr="00D21E8C" w:rsidRDefault="00A209C8" w:rsidP="00A209C8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………………………………………………………………………………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…….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.                                   </w:t>
      </w:r>
    </w:p>
    <w:p w14:paraId="6474CEDF" w14:textId="77777777" w:rsidR="00A209C8" w:rsidRPr="00D21E8C" w:rsidRDefault="00A209C8" w:rsidP="00A209C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70313DEA" w14:textId="77777777" w:rsidR="00A209C8" w:rsidRPr="00D21E8C" w:rsidRDefault="00A209C8" w:rsidP="00A209C8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C213258" w14:textId="77777777" w:rsidR="0035211B" w:rsidRDefault="0035211B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10952905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4553707E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2D0F7D26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4640D972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40E2BE8F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55B54D1D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275C3138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16D90976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1F4CBEB9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5E3D844A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7908F6DA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67F2FF94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7043D0AA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74A90C48" w14:textId="77777777" w:rsidR="00E20486" w:rsidRDefault="00E20486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1449102F" w14:textId="77777777" w:rsidR="0035211B" w:rsidRDefault="0035211B" w:rsidP="00A209C8">
      <w:pPr>
        <w:rPr>
          <w:rFonts w:ascii="Open Sans" w:hAnsi="Open Sans" w:cs="Open Sans"/>
          <w:b/>
          <w:bCs/>
          <w:sz w:val="18"/>
          <w:szCs w:val="18"/>
        </w:rPr>
      </w:pPr>
    </w:p>
    <w:p w14:paraId="51FE8F73" w14:textId="77777777" w:rsidR="00A209C8" w:rsidRPr="00526A72" w:rsidRDefault="00A209C8" w:rsidP="00A209C8">
      <w:pPr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Formularz ofertowy dla części </w:t>
      </w:r>
      <w:r w:rsidR="0035211B">
        <w:rPr>
          <w:rFonts w:ascii="Open Sans" w:hAnsi="Open Sans" w:cs="Open Sans"/>
          <w:b/>
          <w:bCs/>
          <w:sz w:val="18"/>
          <w:szCs w:val="18"/>
        </w:rPr>
        <w:t>I</w:t>
      </w:r>
      <w:r>
        <w:rPr>
          <w:rFonts w:ascii="Open Sans" w:hAnsi="Open Sans" w:cs="Open Sans"/>
          <w:b/>
          <w:bCs/>
          <w:sz w:val="18"/>
          <w:szCs w:val="18"/>
        </w:rPr>
        <w:t>I zamówienia</w:t>
      </w:r>
      <w:r w:rsidRPr="00526A72">
        <w:rPr>
          <w:rFonts w:ascii="Open Sans" w:hAnsi="Open Sans" w:cs="Open Sans"/>
          <w:b/>
          <w:bCs/>
          <w:sz w:val="18"/>
          <w:szCs w:val="18"/>
        </w:rPr>
        <w:t>:</w:t>
      </w:r>
    </w:p>
    <w:p w14:paraId="2DD20758" w14:textId="77777777" w:rsidR="00A209C8" w:rsidRPr="00526A72" w:rsidRDefault="00A209C8" w:rsidP="00A209C8">
      <w:pPr>
        <w:jc w:val="both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4"/>
        <w:gridCol w:w="1843"/>
        <w:gridCol w:w="1843"/>
        <w:gridCol w:w="1701"/>
      </w:tblGrid>
      <w:tr w:rsidR="0035211B" w:rsidRPr="00A14500" w14:paraId="0DC928AD" w14:textId="77777777" w:rsidTr="0093342A">
        <w:trPr>
          <w:trHeight w:val="383"/>
          <w:jc w:val="center"/>
        </w:trPr>
        <w:tc>
          <w:tcPr>
            <w:tcW w:w="4674" w:type="dxa"/>
            <w:shd w:val="clear" w:color="auto" w:fill="D9D9D9" w:themeFill="background1" w:themeFillShade="D9"/>
            <w:vAlign w:val="center"/>
          </w:tcPr>
          <w:p w14:paraId="6D708944" w14:textId="77777777" w:rsidR="0035211B" w:rsidRPr="00A14500" w:rsidRDefault="0035211B" w:rsidP="0093342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Grupa odpadów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14EEECA" w14:textId="77777777" w:rsidR="0035211B" w:rsidRPr="00A14500" w:rsidRDefault="0035211B" w:rsidP="0093342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 xml:space="preserve">stawka </w:t>
            </w:r>
            <w:r w:rsidR="0093342A">
              <w:rPr>
                <w:rFonts w:ascii="Open Sans" w:hAnsi="Open Sans" w:cs="Open Sans"/>
                <w:b/>
                <w:iCs/>
                <w:sz w:val="18"/>
                <w:szCs w:val="18"/>
              </w:rPr>
              <w:t>brutto za</w:t>
            </w:r>
            <w:r w:rsidR="0093342A">
              <w:rPr>
                <w:rFonts w:ascii="Open Sans" w:hAnsi="Open Sans" w:cs="Open Sans"/>
                <w:b/>
                <w:iCs/>
                <w:sz w:val="18"/>
                <w:szCs w:val="18"/>
              </w:rPr>
              <w:br/>
            </w: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1 Mg odpadów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2B833E" w14:textId="77777777" w:rsidR="0035211B" w:rsidRPr="00A14500" w:rsidRDefault="0035211B" w:rsidP="0093342A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Orientacyjna ilość odpadów w czasie trwania kontraktu</w:t>
            </w:r>
          </w:p>
          <w:p w14:paraId="4C569C6B" w14:textId="77777777" w:rsidR="0035211B" w:rsidRPr="00A14500" w:rsidRDefault="0035211B" w:rsidP="0093342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[Mg]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1BB85DF" w14:textId="77777777" w:rsidR="0035211B" w:rsidRPr="00A14500" w:rsidRDefault="0048628C" w:rsidP="0093342A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W</w:t>
            </w:r>
            <w:r w:rsidR="0035211B"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artość</w:t>
            </w:r>
            <w:r>
              <w:rPr>
                <w:rFonts w:ascii="Open Sans" w:hAnsi="Open Sans" w:cs="Open Sans"/>
                <w:b/>
                <w:iCs/>
                <w:sz w:val="18"/>
                <w:szCs w:val="18"/>
              </w:rPr>
              <w:t xml:space="preserve"> brutto</w:t>
            </w:r>
          </w:p>
          <w:p w14:paraId="020B7D0E" w14:textId="77777777" w:rsidR="0035211B" w:rsidRPr="00A14500" w:rsidRDefault="0035211B" w:rsidP="0093342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iCs/>
                <w:sz w:val="18"/>
                <w:szCs w:val="18"/>
              </w:rPr>
              <w:t>[zł]</w:t>
            </w:r>
          </w:p>
        </w:tc>
      </w:tr>
      <w:tr w:rsidR="0048628C" w:rsidRPr="00A14500" w14:paraId="2BA785CF" w14:textId="77777777" w:rsidTr="00383D02">
        <w:trPr>
          <w:trHeight w:val="227"/>
          <w:jc w:val="center"/>
        </w:trPr>
        <w:tc>
          <w:tcPr>
            <w:tcW w:w="4674" w:type="dxa"/>
            <w:shd w:val="clear" w:color="auto" w:fill="D9D9D9" w:themeFill="background1" w:themeFillShade="D9"/>
            <w:vAlign w:val="center"/>
          </w:tcPr>
          <w:p w14:paraId="792A3D3A" w14:textId="77777777" w:rsidR="0048628C" w:rsidRPr="0048628C" w:rsidRDefault="0048628C" w:rsidP="0048628C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48628C">
              <w:rPr>
                <w:rFonts w:ascii="Open Sans" w:hAnsi="Open Sans" w:cs="Open Sans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47BDCBE" w14:textId="77777777" w:rsidR="0048628C" w:rsidRPr="0048628C" w:rsidRDefault="0048628C" w:rsidP="0048628C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48628C">
              <w:rPr>
                <w:rFonts w:ascii="Open Sans" w:hAnsi="Open Sans" w:cs="Open Sans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ED05CD5" w14:textId="77777777" w:rsidR="0048628C" w:rsidRPr="0048628C" w:rsidRDefault="0048628C" w:rsidP="0048628C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48628C">
              <w:rPr>
                <w:rFonts w:ascii="Open Sans" w:hAnsi="Open Sans" w:cs="Open Sans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A86423B" w14:textId="77777777" w:rsidR="0048628C" w:rsidRPr="0048628C" w:rsidRDefault="0048628C" w:rsidP="0048628C">
            <w:pPr>
              <w:pStyle w:val="Listanumerowana3"/>
              <w:numPr>
                <w:ilvl w:val="0"/>
                <w:numId w:val="0"/>
              </w:numPr>
              <w:jc w:val="center"/>
              <w:rPr>
                <w:rFonts w:ascii="Open Sans" w:hAnsi="Open Sans" w:cs="Open Sans"/>
                <w:i/>
                <w:iCs/>
                <w:sz w:val="16"/>
                <w:szCs w:val="16"/>
              </w:rPr>
            </w:pPr>
            <w:r w:rsidRPr="0048628C">
              <w:rPr>
                <w:rFonts w:ascii="Open Sans" w:hAnsi="Open Sans" w:cs="Open Sans"/>
                <w:i/>
                <w:iCs/>
                <w:sz w:val="16"/>
                <w:szCs w:val="16"/>
              </w:rPr>
              <w:t>4 = 2x3</w:t>
            </w:r>
          </w:p>
        </w:tc>
      </w:tr>
      <w:tr w:rsidR="0035211B" w:rsidRPr="00A14500" w14:paraId="31363F97" w14:textId="77777777" w:rsidTr="00B077CA">
        <w:trPr>
          <w:trHeight w:val="383"/>
          <w:jc w:val="center"/>
        </w:trPr>
        <w:tc>
          <w:tcPr>
            <w:tcW w:w="4674" w:type="dxa"/>
            <w:vAlign w:val="center"/>
          </w:tcPr>
          <w:p w14:paraId="54C52EC3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Zużyte baterie i akumulatory</w:t>
            </w:r>
          </w:p>
        </w:tc>
        <w:tc>
          <w:tcPr>
            <w:tcW w:w="1843" w:type="dxa"/>
          </w:tcPr>
          <w:p w14:paraId="2B9FE381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FE79E96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sz w:val="18"/>
                <w:szCs w:val="18"/>
              </w:rPr>
              <w:t>0,1</w:t>
            </w:r>
          </w:p>
        </w:tc>
        <w:tc>
          <w:tcPr>
            <w:tcW w:w="1701" w:type="dxa"/>
          </w:tcPr>
          <w:p w14:paraId="63BBA859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5211B" w:rsidRPr="00A14500" w14:paraId="1745055A" w14:textId="77777777" w:rsidTr="00B077CA">
        <w:trPr>
          <w:trHeight w:val="383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54DB" w14:textId="77777777" w:rsidR="0035211B" w:rsidRPr="00A14500" w:rsidRDefault="00E20486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iCs/>
                <w:sz w:val="18"/>
                <w:szCs w:val="18"/>
              </w:rPr>
              <w:t>Tekstylia i</w:t>
            </w:r>
            <w:r w:rsidR="0035211B"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 xml:space="preserve"> odzież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1698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B888" w14:textId="77777777" w:rsidR="0035211B" w:rsidRPr="00A14500" w:rsidRDefault="00E20486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2839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5211B" w:rsidRPr="00A14500" w14:paraId="754244CB" w14:textId="77777777" w:rsidTr="00B077CA">
        <w:trPr>
          <w:trHeight w:val="383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FDB9" w14:textId="77777777" w:rsidR="0035211B" w:rsidRPr="00A14500" w:rsidRDefault="0093342A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iCs/>
                <w:sz w:val="18"/>
                <w:szCs w:val="18"/>
              </w:rPr>
              <w:t>Z</w:t>
            </w:r>
            <w:r w:rsidR="0035211B"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użyte opony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8C9B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ED73" w14:textId="77777777" w:rsidR="0035211B" w:rsidRPr="00A14500" w:rsidRDefault="00031284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3821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5211B" w:rsidRPr="00A14500" w14:paraId="225A6F96" w14:textId="77777777" w:rsidTr="00B077CA">
        <w:trPr>
          <w:trHeight w:val="383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14CA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segregowane odpady budowlane i rozbiórkowe stanowiące odpady komunalne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325F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27B2" w14:textId="77777777" w:rsidR="0035211B" w:rsidRPr="00A14500" w:rsidRDefault="00E20486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sz w:val="18"/>
                <w:szCs w:val="18"/>
              </w:rPr>
              <w:t>2</w:t>
            </w:r>
            <w:r w:rsidR="00031284">
              <w:rPr>
                <w:rFonts w:ascii="Open Sans" w:hAnsi="Open Sans" w:cs="Open Sans"/>
                <w:bCs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D8E9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5211B" w:rsidRPr="00A14500" w14:paraId="721A91A8" w14:textId="77777777" w:rsidTr="00B077CA">
        <w:trPr>
          <w:trHeight w:val="383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9A99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inne odpady powstające w gospodarstwach domowych, np. chemikalia, farby, środki ochrony roślin, detergenty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8F89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5E33" w14:textId="77777777" w:rsidR="0035211B" w:rsidRPr="00A14500" w:rsidRDefault="00031284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BCCC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jc w:val="both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5211B" w:rsidRPr="00A14500" w14:paraId="5AACD535" w14:textId="77777777" w:rsidTr="00B077CA">
        <w:trPr>
          <w:trHeight w:val="383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D90A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leki i odpady niekwalifikujące się do odpadów medycznych powstałych w gospodarstwie domowym w wyniku przyjmowania produktów leczniczych w formie iniekcji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039E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739A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sz w:val="18"/>
                <w:szCs w:val="18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D3CA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5211B" w:rsidRPr="00A14500" w14:paraId="7B24706E" w14:textId="77777777" w:rsidTr="00B077CA">
        <w:trPr>
          <w:trHeight w:val="383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3097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bioodpady stanowiące odp</w:t>
            </w:r>
            <w:r w:rsidRPr="00A14500">
              <w:rPr>
                <w:rFonts w:ascii="Open Sans" w:hAnsi="Open Sans" w:cs="Open Sans"/>
                <w:bCs/>
                <w:iCs/>
                <w:spacing w:val="-2"/>
                <w:sz w:val="18"/>
                <w:szCs w:val="18"/>
              </w:rPr>
              <w:t>a</w:t>
            </w: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dy k</w:t>
            </w:r>
            <w:r w:rsidRPr="00A14500">
              <w:rPr>
                <w:rFonts w:ascii="Open Sans" w:hAnsi="Open Sans" w:cs="Open Sans"/>
                <w:bCs/>
                <w:iCs/>
                <w:spacing w:val="-2"/>
                <w:sz w:val="18"/>
                <w:szCs w:val="18"/>
              </w:rPr>
              <w:t>o</w:t>
            </w:r>
            <w:r w:rsidRPr="00A14500">
              <w:rPr>
                <w:rFonts w:ascii="Open Sans" w:hAnsi="Open Sans" w:cs="Open Sans"/>
                <w:bCs/>
                <w:iCs/>
                <w:spacing w:val="2"/>
                <w:sz w:val="18"/>
                <w:szCs w:val="18"/>
              </w:rPr>
              <w:t>m</w:t>
            </w: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una</w:t>
            </w:r>
            <w:r w:rsidRPr="00A14500">
              <w:rPr>
                <w:rFonts w:ascii="Open Sans" w:hAnsi="Open Sans" w:cs="Open Sans"/>
                <w:bCs/>
                <w:iCs/>
                <w:spacing w:val="-1"/>
                <w:sz w:val="18"/>
                <w:szCs w:val="18"/>
              </w:rPr>
              <w:t>l</w:t>
            </w: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DEA2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B529" w14:textId="77777777" w:rsidR="0035211B" w:rsidRPr="00A14500" w:rsidRDefault="00E20486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iCs/>
                <w:sz w:val="18"/>
                <w:szCs w:val="18"/>
              </w:rPr>
              <w:t>40</w:t>
            </w:r>
            <w:r w:rsidR="00031284">
              <w:rPr>
                <w:rFonts w:ascii="Open Sans" w:hAnsi="Open Sans" w:cs="Open Sans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A43D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5211B" w:rsidRPr="00A14500" w14:paraId="49186911" w14:textId="77777777" w:rsidTr="00B077CA">
        <w:trPr>
          <w:trHeight w:val="383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159C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 xml:space="preserve">segregowane (papier i tektura, zmieszane odpady </w:t>
            </w:r>
            <w:proofErr w:type="gramStart"/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opakowaniowe,  szkło</w:t>
            </w:r>
            <w:proofErr w:type="gramEnd"/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, tworzywa sztuczne)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E001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7A80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6F51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5211B" w:rsidRPr="00A14500" w14:paraId="524395DC" w14:textId="77777777" w:rsidTr="00B077CA">
        <w:trPr>
          <w:trHeight w:val="383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8791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 xml:space="preserve">Odpady wielkogabarytowe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B012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A00B" w14:textId="77777777" w:rsidR="0035211B" w:rsidRPr="00A14500" w:rsidRDefault="00031284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iCs/>
                <w:sz w:val="18"/>
                <w:szCs w:val="18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96D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5211B" w:rsidRPr="00A14500" w14:paraId="5AA877C9" w14:textId="77777777" w:rsidTr="00B077CA">
        <w:trPr>
          <w:trHeight w:val="383"/>
          <w:jc w:val="center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FBE8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 xml:space="preserve">Elektroodpady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A4BB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95A5" w14:textId="77777777" w:rsidR="0035211B" w:rsidRPr="00A14500" w:rsidRDefault="0035211B" w:rsidP="00B077CA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8A39" w14:textId="77777777" w:rsidR="0035211B" w:rsidRPr="00A14500" w:rsidRDefault="0035211B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  <w:tr w:rsidR="00383D02" w:rsidRPr="00A14500" w14:paraId="303F8464" w14:textId="77777777" w:rsidTr="00383D02">
        <w:trPr>
          <w:trHeight w:val="618"/>
          <w:jc w:val="center"/>
        </w:trPr>
        <w:tc>
          <w:tcPr>
            <w:tcW w:w="8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83403" w14:textId="77777777" w:rsidR="00383D02" w:rsidRPr="00A14500" w:rsidRDefault="00383D02" w:rsidP="00383D02">
            <w:pPr>
              <w:widowControl w:val="0"/>
              <w:autoSpaceDE w:val="0"/>
              <w:autoSpaceDN w:val="0"/>
              <w:adjustRightInd w:val="0"/>
              <w:ind w:right="-7"/>
              <w:jc w:val="right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  <w:r w:rsidRPr="00383D02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RAZEM cz. II: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1056" w14:textId="77777777" w:rsidR="00383D02" w:rsidRPr="00A14500" w:rsidRDefault="00383D02" w:rsidP="00E20486">
            <w:pPr>
              <w:widowControl w:val="0"/>
              <w:autoSpaceDE w:val="0"/>
              <w:autoSpaceDN w:val="0"/>
              <w:adjustRightInd w:val="0"/>
              <w:ind w:right="-7"/>
              <w:outlineLvl w:val="0"/>
              <w:rPr>
                <w:rFonts w:ascii="Open Sans" w:hAnsi="Open Sans" w:cs="Open Sans"/>
                <w:bCs/>
                <w:iCs/>
                <w:sz w:val="18"/>
                <w:szCs w:val="18"/>
              </w:rPr>
            </w:pPr>
          </w:p>
        </w:tc>
      </w:tr>
    </w:tbl>
    <w:p w14:paraId="0FC6BF4E" w14:textId="77777777" w:rsidR="00A209C8" w:rsidRDefault="00A209C8" w:rsidP="00A209C8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6A5D80B" w14:textId="77777777" w:rsidR="00A209C8" w:rsidRDefault="00A209C8" w:rsidP="00A209C8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35E0D7E" w14:textId="77777777" w:rsidR="00A209C8" w:rsidRPr="0031626C" w:rsidRDefault="00A209C8" w:rsidP="00A209C8">
      <w:pPr>
        <w:tabs>
          <w:tab w:val="left" w:pos="643"/>
          <w:tab w:val="left" w:pos="720"/>
        </w:tabs>
        <w:ind w:left="284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* Wypełnić </w:t>
      </w:r>
      <w:proofErr w:type="gramStart"/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>tabelę</w:t>
      </w:r>
      <w:proofErr w:type="gramEnd"/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jeżeli dotyczy składania oferty dla części I</w:t>
      </w:r>
      <w:r w:rsidR="0035211B">
        <w:rPr>
          <w:rFonts w:asciiTheme="minorHAnsi" w:hAnsiTheme="minorHAnsi" w:cs="Calibri"/>
          <w:i/>
          <w:iCs/>
          <w:sz w:val="18"/>
          <w:szCs w:val="18"/>
          <w:lang w:eastAsia="ar-SA"/>
        </w:rPr>
        <w:t>I</w:t>
      </w: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zamówienia.</w:t>
      </w:r>
    </w:p>
    <w:p w14:paraId="3A38590A" w14:textId="77777777" w:rsidR="00A209C8" w:rsidRDefault="00A209C8" w:rsidP="00A209C8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EBCAC4D" w14:textId="77777777" w:rsidR="00A209C8" w:rsidRDefault="00A209C8" w:rsidP="00A209C8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72ACD61" w14:textId="77777777" w:rsidR="00A209C8" w:rsidRDefault="00A209C8" w:rsidP="00A209C8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015E00C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2411615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5F908C8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DD2C2E2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98B5D54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288117F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913EE89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CB2B67D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F0FC681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B3F2EB0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1EED807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2E23FF6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CBC9BC8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AB11235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6147131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9473AE4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CAB31B7" w14:textId="77777777" w:rsidR="00A209C8" w:rsidRDefault="00A209C8" w:rsidP="006D5700">
      <w:pPr>
        <w:pStyle w:val="Tekstpodstawowy2"/>
        <w:ind w:left="284" w:hanging="284"/>
        <w:jc w:val="both"/>
        <w:rPr>
          <w:ins w:id="2" w:author="Marcin Rychłowski" w:date="2023-04-03T09:52:00Z"/>
          <w:rFonts w:ascii="Open Sans" w:hAnsi="Open Sans" w:cs="Open Sans"/>
          <w:color w:val="FF0000"/>
          <w:sz w:val="18"/>
          <w:szCs w:val="18"/>
        </w:rPr>
      </w:pPr>
    </w:p>
    <w:p w14:paraId="7E9F211A" w14:textId="77777777" w:rsidR="00D4147C" w:rsidRDefault="00D4147C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855D0F1" w14:textId="77777777" w:rsidR="00E20486" w:rsidRDefault="00E20486" w:rsidP="00B84419">
      <w:pPr>
        <w:pStyle w:val="Tekstpodstawowy2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F3D9F4C" w14:textId="77777777" w:rsidR="00A209C8" w:rsidRDefault="00A209C8" w:rsidP="0048628C">
      <w:pPr>
        <w:pStyle w:val="Tekstpodstawowy2"/>
        <w:jc w:val="both"/>
        <w:rPr>
          <w:rFonts w:ascii="Open Sans" w:hAnsi="Open Sans" w:cs="Open Sans"/>
          <w:color w:val="FF0000"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3"/>
      </w:tblGrid>
      <w:tr w:rsidR="0035211B" w:rsidRPr="00D21E8C" w14:paraId="1B786141" w14:textId="77777777" w:rsidTr="00383D02">
        <w:trPr>
          <w:cantSplit/>
          <w:trHeight w:val="463"/>
        </w:trPr>
        <w:tc>
          <w:tcPr>
            <w:tcW w:w="10203" w:type="dxa"/>
            <w:shd w:val="clear" w:color="auto" w:fill="D9D9D9" w:themeFill="background1" w:themeFillShade="D9"/>
          </w:tcPr>
          <w:p w14:paraId="4A14CFE5" w14:textId="77777777" w:rsidR="0035211B" w:rsidRPr="00125B60" w:rsidRDefault="0035211B" w:rsidP="00E20486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25B6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CZĘŚĆ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II</w:t>
            </w:r>
            <w:r w:rsidRPr="00125B60">
              <w:rPr>
                <w:rFonts w:ascii="Open Sans" w:hAnsi="Open Sans" w:cs="Open Sans"/>
                <w:b/>
                <w:bCs/>
                <w:sz w:val="18"/>
                <w:szCs w:val="18"/>
              </w:rPr>
              <w:t>I ZAMÓWIENIA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(</w:t>
            </w:r>
            <w:r w:rsidRPr="00125B60">
              <w:rPr>
                <w:rFonts w:ascii="Open Sans" w:hAnsi="Open Sans" w:cs="Open Sans"/>
                <w:sz w:val="18"/>
                <w:szCs w:val="18"/>
              </w:rPr>
              <w:t>WYPEŁNIĆ JEŻELI DOTYCZY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)</w:t>
            </w:r>
          </w:p>
        </w:tc>
      </w:tr>
      <w:tr w:rsidR="0035211B" w:rsidRPr="00D21E8C" w14:paraId="1A8E1275" w14:textId="77777777" w:rsidTr="00383D02">
        <w:trPr>
          <w:cantSplit/>
          <w:trHeight w:val="697"/>
        </w:trPr>
        <w:tc>
          <w:tcPr>
            <w:tcW w:w="10203" w:type="dxa"/>
            <w:shd w:val="clear" w:color="auto" w:fill="D9D9D9" w:themeFill="background1" w:themeFillShade="D9"/>
          </w:tcPr>
          <w:p w14:paraId="7437C504" w14:textId="54C904F5" w:rsidR="0035211B" w:rsidRPr="00A209C8" w:rsidRDefault="00B84419" w:rsidP="00E20486">
            <w:pPr>
              <w:pStyle w:val="Nagwek"/>
              <w:tabs>
                <w:tab w:val="left" w:pos="0"/>
                <w:tab w:val="left" w:pos="497"/>
              </w:tabs>
              <w:spacing w:line="360" w:lineRule="auto"/>
              <w:jc w:val="center"/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O</w:t>
            </w:r>
            <w:r w:rsidR="0035211B" w:rsidRPr="00C55BE1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dbieranie i zagospodarowanie odpadów komunalnych z terenów niezamieszkałych na zlecenie Gminy Inowrocław w okre</w:t>
            </w:r>
            <w:r w:rsidR="009A1BFF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sie VII.2025</w:t>
            </w:r>
            <w:r w:rsidR="0035211B" w:rsidRPr="00C55BE1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-VI.202</w:t>
            </w:r>
            <w:r w:rsidR="009A1BFF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7</w:t>
            </w:r>
          </w:p>
        </w:tc>
      </w:tr>
    </w:tbl>
    <w:p w14:paraId="5766CA79" w14:textId="77777777" w:rsidR="0035211B" w:rsidRPr="00D21E8C" w:rsidRDefault="0035211B" w:rsidP="0035211B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487"/>
        <w:gridCol w:w="3488"/>
      </w:tblGrid>
      <w:tr w:rsidR="0035211B" w:rsidRPr="00D21E8C" w14:paraId="4B761F63" w14:textId="77777777" w:rsidTr="00E20486">
        <w:trPr>
          <w:trHeight w:val="698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14:paraId="1D727819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35211B" w:rsidRPr="00D21E8C" w14:paraId="6DFC5706" w14:textId="77777777" w:rsidTr="00E20486">
        <w:trPr>
          <w:trHeight w:val="708"/>
        </w:trPr>
        <w:tc>
          <w:tcPr>
            <w:tcW w:w="3261" w:type="dxa"/>
            <w:vMerge w:val="restart"/>
            <w:vAlign w:val="center"/>
          </w:tcPr>
          <w:p w14:paraId="0D9EFDAC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14:paraId="277667C2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14:paraId="047740C4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35211B" w:rsidRPr="00D21E8C" w14:paraId="6DC89C27" w14:textId="77777777" w:rsidTr="00E20486">
        <w:trPr>
          <w:trHeight w:val="690"/>
        </w:trPr>
        <w:tc>
          <w:tcPr>
            <w:tcW w:w="3261" w:type="dxa"/>
            <w:vMerge/>
          </w:tcPr>
          <w:p w14:paraId="04A36763" w14:textId="77777777" w:rsidR="0035211B" w:rsidRPr="00D21E8C" w:rsidRDefault="0035211B" w:rsidP="00E20486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0BC1EB27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14:paraId="2966F4C3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35211B" w:rsidRPr="00D21E8C" w14:paraId="5507A447" w14:textId="77777777" w:rsidTr="00E20486">
        <w:trPr>
          <w:trHeight w:val="700"/>
        </w:trPr>
        <w:tc>
          <w:tcPr>
            <w:tcW w:w="3261" w:type="dxa"/>
            <w:vMerge/>
          </w:tcPr>
          <w:p w14:paraId="441B70AA" w14:textId="77777777" w:rsidR="0035211B" w:rsidRPr="00D21E8C" w:rsidRDefault="0035211B" w:rsidP="00E20486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6BBE0432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14:paraId="73B3D537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35211B" w:rsidRPr="00D21E8C" w14:paraId="110D7487" w14:textId="77777777" w:rsidTr="00E20486">
        <w:trPr>
          <w:trHeight w:val="993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21361707" w14:textId="77777777" w:rsidR="0035211B" w:rsidRPr="00D21E8C" w:rsidRDefault="0035211B" w:rsidP="00E20486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14:paraId="331E3C37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29F8C733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47FEB25D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35211B" w:rsidRPr="00D21E8C" w14:paraId="376E6C30" w14:textId="77777777" w:rsidTr="00E20486">
        <w:trPr>
          <w:trHeight w:val="129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4C3C113F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35211B" w:rsidRPr="00D21E8C" w14:paraId="1B2E54BA" w14:textId="77777777" w:rsidTr="00E20486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22394029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RECYKLING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095F2CC1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POZIOM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2344A302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%</w:t>
            </w:r>
          </w:p>
        </w:tc>
      </w:tr>
      <w:tr w:rsidR="0035211B" w:rsidRPr="00D21E8C" w14:paraId="380A41A0" w14:textId="77777777" w:rsidTr="00E20486">
        <w:trPr>
          <w:trHeight w:val="247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75249B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35211B" w:rsidRPr="00D21E8C" w14:paraId="6C27491F" w14:textId="77777777" w:rsidTr="00E20486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7C845F81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TERMIN PŁATNOŚCI FAKTURY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7D50C388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WSKAZAĆ TERMIN ZGODNIE Z SWZ 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1E6A395C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35211B" w:rsidRPr="00D21E8C" w14:paraId="724FC290" w14:textId="77777777" w:rsidTr="00E20486">
        <w:trPr>
          <w:trHeight w:val="292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2D2E23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35211B" w:rsidRPr="00D21E8C" w14:paraId="30602B51" w14:textId="77777777" w:rsidTr="00E20486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78E803F2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4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CZAS UWZGLĘDNIENIA REKLAMACJI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77EC6202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TERMIN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4278D3BF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35211B" w:rsidRPr="00D21E8C" w14:paraId="3713E43B" w14:textId="77777777" w:rsidTr="00E20486">
        <w:trPr>
          <w:trHeight w:val="269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6A8F99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</w:tbl>
    <w:p w14:paraId="11278AD2" w14:textId="77777777" w:rsidR="0035211B" w:rsidRPr="00D21E8C" w:rsidRDefault="0035211B" w:rsidP="0035211B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35055688" w14:textId="77777777" w:rsidR="0035211B" w:rsidRDefault="0035211B" w:rsidP="0035211B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28D57ABF" w14:textId="77777777" w:rsidR="0035211B" w:rsidRPr="00D21E8C" w:rsidRDefault="0035211B" w:rsidP="0035211B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20D2B4F9" w14:textId="77777777" w:rsidR="0035211B" w:rsidRPr="00D21E8C" w:rsidRDefault="0035211B" w:rsidP="0035211B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4E758827" w14:textId="77777777" w:rsidR="0035211B" w:rsidRPr="00D21E8C" w:rsidRDefault="0035211B" w:rsidP="0035211B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………………………………………………………………………………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…….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.                                   </w:t>
      </w:r>
    </w:p>
    <w:p w14:paraId="0DF515E4" w14:textId="77777777" w:rsidR="0035211B" w:rsidRPr="00D21E8C" w:rsidRDefault="0035211B" w:rsidP="0035211B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0E557784" w14:textId="77777777" w:rsidR="0035211B" w:rsidRPr="00D21E8C" w:rsidRDefault="0035211B" w:rsidP="0035211B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FD6B274" w14:textId="77777777" w:rsidR="0035211B" w:rsidRDefault="0035211B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6A89127C" w14:textId="77777777" w:rsidR="0035211B" w:rsidRDefault="0035211B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2797131D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69C500DF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45BF53D6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58001700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167F482C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2C008C6A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2C177C7A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1C0F101E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08EA006E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141F31EA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0BCA8918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73FA2233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5DFEFF7A" w14:textId="77777777" w:rsidR="0035211B" w:rsidRPr="00526A72" w:rsidRDefault="0035211B" w:rsidP="0035211B">
      <w:pPr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Formularz ofertowy dla części III zamówienia</w:t>
      </w:r>
      <w:r w:rsidRPr="00526A72">
        <w:rPr>
          <w:rFonts w:ascii="Open Sans" w:hAnsi="Open Sans" w:cs="Open Sans"/>
          <w:b/>
          <w:bCs/>
          <w:sz w:val="18"/>
          <w:szCs w:val="18"/>
        </w:rPr>
        <w:t>:</w:t>
      </w:r>
    </w:p>
    <w:p w14:paraId="1A9BDC64" w14:textId="77777777" w:rsidR="0035211B" w:rsidRPr="00526A72" w:rsidRDefault="0035211B" w:rsidP="0035211B">
      <w:pPr>
        <w:jc w:val="both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W w:w="9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7"/>
        <w:gridCol w:w="1106"/>
        <w:gridCol w:w="1557"/>
        <w:gridCol w:w="1556"/>
        <w:gridCol w:w="1363"/>
        <w:gridCol w:w="1807"/>
      </w:tblGrid>
      <w:tr w:rsidR="0035211B" w:rsidRPr="00A14500" w14:paraId="1E67F0D1" w14:textId="77777777" w:rsidTr="00383D02">
        <w:trPr>
          <w:trHeight w:val="330"/>
          <w:jc w:val="center"/>
        </w:trPr>
        <w:tc>
          <w:tcPr>
            <w:tcW w:w="2517" w:type="dxa"/>
            <w:shd w:val="clear" w:color="auto" w:fill="D9D9D9" w:themeFill="background1" w:themeFillShade="D9"/>
            <w:noWrap/>
            <w:vAlign w:val="center"/>
            <w:hideMark/>
          </w:tcPr>
          <w:p w14:paraId="68629F79" w14:textId="77777777" w:rsidR="0035211B" w:rsidRPr="00A14500" w:rsidRDefault="0035211B" w:rsidP="0048628C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frakcja</w:t>
            </w:r>
          </w:p>
        </w:tc>
        <w:tc>
          <w:tcPr>
            <w:tcW w:w="1106" w:type="dxa"/>
            <w:shd w:val="clear" w:color="auto" w:fill="D9D9D9" w:themeFill="background1" w:themeFillShade="D9"/>
            <w:noWrap/>
            <w:vAlign w:val="center"/>
            <w:hideMark/>
          </w:tcPr>
          <w:p w14:paraId="2A8CD92C" w14:textId="77777777" w:rsidR="0035211B" w:rsidRPr="00A14500" w:rsidRDefault="0035211B" w:rsidP="0048628C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Objętość</w:t>
            </w:r>
          </w:p>
          <w:p w14:paraId="78743C41" w14:textId="77777777" w:rsidR="0035211B" w:rsidRPr="00A14500" w:rsidRDefault="0035211B" w:rsidP="0048628C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poj./</w:t>
            </w:r>
            <w:proofErr w:type="spellStart"/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wor</w:t>
            </w:r>
            <w:proofErr w:type="spellEnd"/>
          </w:p>
        </w:tc>
        <w:tc>
          <w:tcPr>
            <w:tcW w:w="1557" w:type="dxa"/>
            <w:shd w:val="clear" w:color="auto" w:fill="D9D9D9" w:themeFill="background1" w:themeFillShade="D9"/>
            <w:noWrap/>
            <w:vAlign w:val="center"/>
            <w:hideMark/>
          </w:tcPr>
          <w:p w14:paraId="1E389090" w14:textId="77777777" w:rsidR="0035211B" w:rsidRPr="00383D02" w:rsidRDefault="0035211B" w:rsidP="00383D02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liczba poj./</w:t>
            </w:r>
            <w:proofErr w:type="spellStart"/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wor</w:t>
            </w:r>
            <w:proofErr w:type="spellEnd"/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6" w:type="dxa"/>
            <w:shd w:val="clear" w:color="auto" w:fill="D9D9D9" w:themeFill="background1" w:themeFillShade="D9"/>
            <w:noWrap/>
            <w:vAlign w:val="center"/>
            <w:hideMark/>
          </w:tcPr>
          <w:p w14:paraId="7B0E9D08" w14:textId="77777777" w:rsidR="0035211B" w:rsidRPr="00383D02" w:rsidRDefault="0035211B" w:rsidP="00383D02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cena jednostkowa</w:t>
            </w:r>
            <w:r w:rsidR="0048628C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 xml:space="preserve"> brutto</w:t>
            </w:r>
          </w:p>
        </w:tc>
        <w:tc>
          <w:tcPr>
            <w:tcW w:w="1363" w:type="dxa"/>
            <w:shd w:val="clear" w:color="auto" w:fill="D9D9D9" w:themeFill="background1" w:themeFillShade="D9"/>
            <w:noWrap/>
            <w:vAlign w:val="center"/>
            <w:hideMark/>
          </w:tcPr>
          <w:p w14:paraId="7AAB2900" w14:textId="77777777" w:rsidR="0035211B" w:rsidRPr="00383D02" w:rsidRDefault="0048628C" w:rsidP="00383D02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I</w:t>
            </w:r>
            <w:r w:rsidR="0035211B"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lość wywozów</w:t>
            </w:r>
          </w:p>
        </w:tc>
        <w:tc>
          <w:tcPr>
            <w:tcW w:w="1807" w:type="dxa"/>
            <w:shd w:val="clear" w:color="auto" w:fill="D9D9D9" w:themeFill="background1" w:themeFillShade="D9"/>
            <w:vAlign w:val="center"/>
          </w:tcPr>
          <w:p w14:paraId="1350D0D3" w14:textId="77777777" w:rsidR="0035211B" w:rsidRPr="00383D02" w:rsidRDefault="0035211B" w:rsidP="00383D02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Wartość</w:t>
            </w:r>
            <w:r w:rsidR="0048628C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 xml:space="preserve"> brutto</w:t>
            </w:r>
          </w:p>
        </w:tc>
      </w:tr>
      <w:tr w:rsidR="0048628C" w:rsidRPr="00A14500" w14:paraId="38BE4E0B" w14:textId="77777777" w:rsidTr="00383D02">
        <w:trPr>
          <w:trHeight w:val="227"/>
          <w:jc w:val="center"/>
        </w:trPr>
        <w:tc>
          <w:tcPr>
            <w:tcW w:w="2517" w:type="dxa"/>
            <w:shd w:val="clear" w:color="auto" w:fill="D9D9D9" w:themeFill="background1" w:themeFillShade="D9"/>
            <w:noWrap/>
            <w:vAlign w:val="center"/>
            <w:hideMark/>
          </w:tcPr>
          <w:p w14:paraId="148E4451" w14:textId="77777777" w:rsidR="0048628C" w:rsidRPr="00A14500" w:rsidRDefault="0048628C" w:rsidP="0048628C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D9D9D9" w:themeFill="background1" w:themeFillShade="D9"/>
            <w:noWrap/>
            <w:vAlign w:val="center"/>
            <w:hideMark/>
          </w:tcPr>
          <w:p w14:paraId="30DF885B" w14:textId="77777777" w:rsidR="0048628C" w:rsidRPr="00A14500" w:rsidRDefault="0048628C" w:rsidP="0048628C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7" w:type="dxa"/>
            <w:shd w:val="clear" w:color="auto" w:fill="D9D9D9" w:themeFill="background1" w:themeFillShade="D9"/>
            <w:noWrap/>
            <w:vAlign w:val="center"/>
            <w:hideMark/>
          </w:tcPr>
          <w:p w14:paraId="0A7ED5FE" w14:textId="77777777" w:rsidR="0048628C" w:rsidRPr="00A14500" w:rsidRDefault="0048628C" w:rsidP="0048628C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6" w:type="dxa"/>
            <w:shd w:val="clear" w:color="auto" w:fill="D9D9D9" w:themeFill="background1" w:themeFillShade="D9"/>
            <w:noWrap/>
            <w:vAlign w:val="center"/>
            <w:hideMark/>
          </w:tcPr>
          <w:p w14:paraId="3EE416F6" w14:textId="77777777" w:rsidR="0048628C" w:rsidRPr="00A14500" w:rsidRDefault="0048628C" w:rsidP="0048628C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3" w:type="dxa"/>
            <w:shd w:val="clear" w:color="auto" w:fill="D9D9D9" w:themeFill="background1" w:themeFillShade="D9"/>
            <w:noWrap/>
            <w:vAlign w:val="center"/>
            <w:hideMark/>
          </w:tcPr>
          <w:p w14:paraId="4F51C338" w14:textId="77777777" w:rsidR="0048628C" w:rsidRDefault="0048628C" w:rsidP="0048628C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807" w:type="dxa"/>
            <w:shd w:val="clear" w:color="auto" w:fill="D9D9D9" w:themeFill="background1" w:themeFillShade="D9"/>
            <w:vAlign w:val="center"/>
          </w:tcPr>
          <w:p w14:paraId="0EBB0BBF" w14:textId="77777777" w:rsidR="0048628C" w:rsidRPr="00A14500" w:rsidRDefault="0048628C" w:rsidP="0048628C">
            <w:pPr>
              <w:jc w:val="center"/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 xml:space="preserve">6 = </w:t>
            </w:r>
            <w:r w:rsidR="00383D02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3x4x5</w:t>
            </w:r>
          </w:p>
        </w:tc>
      </w:tr>
      <w:tr w:rsidR="0035211B" w:rsidRPr="00A14500" w14:paraId="29725332" w14:textId="77777777" w:rsidTr="00B077CA">
        <w:trPr>
          <w:trHeight w:val="330"/>
          <w:jc w:val="center"/>
        </w:trPr>
        <w:tc>
          <w:tcPr>
            <w:tcW w:w="2517" w:type="dxa"/>
            <w:vMerge w:val="restart"/>
            <w:shd w:val="clear" w:color="auto" w:fill="auto"/>
            <w:noWrap/>
            <w:vAlign w:val="center"/>
            <w:hideMark/>
          </w:tcPr>
          <w:p w14:paraId="77C4C38D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Niesegregowane (zmieszane)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528EE3F8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110/120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4ECC82BA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6BFE70D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5B0F8A27" w14:textId="77777777" w:rsidR="0035211B" w:rsidRPr="00A14500" w:rsidRDefault="00031284" w:rsidP="00B077C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807" w:type="dxa"/>
          </w:tcPr>
          <w:p w14:paraId="7E33EF5A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35211B" w:rsidRPr="00A14500" w14:paraId="31BF2E0C" w14:textId="77777777" w:rsidTr="00B077CA">
        <w:trPr>
          <w:trHeight w:val="330"/>
          <w:jc w:val="center"/>
        </w:trPr>
        <w:tc>
          <w:tcPr>
            <w:tcW w:w="2517" w:type="dxa"/>
            <w:vMerge/>
            <w:shd w:val="clear" w:color="auto" w:fill="auto"/>
            <w:noWrap/>
            <w:vAlign w:val="bottom"/>
            <w:hideMark/>
          </w:tcPr>
          <w:p w14:paraId="21EE769D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54492985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15CAADE8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B7E67EA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5B652C2F" w14:textId="77777777" w:rsidR="0035211B" w:rsidRPr="00A14500" w:rsidRDefault="00031284" w:rsidP="00B077C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7" w:type="dxa"/>
          </w:tcPr>
          <w:p w14:paraId="535CFF68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35211B" w:rsidRPr="00A14500" w14:paraId="7C44FF4D" w14:textId="77777777" w:rsidTr="00B077CA">
        <w:trPr>
          <w:trHeight w:val="330"/>
          <w:jc w:val="center"/>
        </w:trPr>
        <w:tc>
          <w:tcPr>
            <w:tcW w:w="2517" w:type="dxa"/>
            <w:vMerge/>
            <w:shd w:val="clear" w:color="auto" w:fill="auto"/>
            <w:noWrap/>
            <w:vAlign w:val="bottom"/>
            <w:hideMark/>
          </w:tcPr>
          <w:p w14:paraId="0E56401B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1DE5F2B3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199C7AEC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23246490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46329DF6" w14:textId="77777777" w:rsidR="0035211B" w:rsidRPr="00A14500" w:rsidRDefault="00031284" w:rsidP="00B077C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7" w:type="dxa"/>
          </w:tcPr>
          <w:p w14:paraId="1EE2C24E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35211B" w:rsidRPr="00A14500" w14:paraId="63727A51" w14:textId="77777777" w:rsidTr="00B077CA">
        <w:trPr>
          <w:trHeight w:val="330"/>
          <w:jc w:val="center"/>
        </w:trPr>
        <w:tc>
          <w:tcPr>
            <w:tcW w:w="2517" w:type="dxa"/>
            <w:vMerge/>
            <w:shd w:val="clear" w:color="auto" w:fill="auto"/>
            <w:noWrap/>
            <w:vAlign w:val="bottom"/>
            <w:hideMark/>
          </w:tcPr>
          <w:p w14:paraId="7E032C6C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5ACC2A63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Worek 120 l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14:paraId="6582FB3E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14:paraId="6CED6D36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6B839BD6" w14:textId="77777777" w:rsidR="0035211B" w:rsidRPr="00A14500" w:rsidRDefault="00031284" w:rsidP="00B077C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2</w:t>
            </w: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07" w:type="dxa"/>
          </w:tcPr>
          <w:p w14:paraId="32FE5E40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35211B" w:rsidRPr="00A14500" w14:paraId="7039B2B5" w14:textId="77777777" w:rsidTr="0093342A">
        <w:trPr>
          <w:trHeight w:val="330"/>
          <w:jc w:val="center"/>
        </w:trPr>
        <w:tc>
          <w:tcPr>
            <w:tcW w:w="2517" w:type="dxa"/>
            <w:shd w:val="clear" w:color="auto" w:fill="auto"/>
            <w:noWrap/>
            <w:vAlign w:val="center"/>
            <w:hideMark/>
          </w:tcPr>
          <w:p w14:paraId="39CB50B0" w14:textId="77777777" w:rsidR="0035211B" w:rsidRPr="00A14500" w:rsidRDefault="0035211B" w:rsidP="0093342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Bioodpady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47E352EB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76F0D92F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10C8DBC9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04A45D4E" w14:textId="77777777" w:rsidR="0035211B" w:rsidRPr="00A14500" w:rsidRDefault="00031284" w:rsidP="00B077C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807" w:type="dxa"/>
          </w:tcPr>
          <w:p w14:paraId="309C1E0D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35211B" w:rsidRPr="00A14500" w14:paraId="54D2C4A3" w14:textId="77777777" w:rsidTr="0093342A">
        <w:trPr>
          <w:trHeight w:val="330"/>
          <w:jc w:val="center"/>
        </w:trPr>
        <w:tc>
          <w:tcPr>
            <w:tcW w:w="2517" w:type="dxa"/>
            <w:shd w:val="clear" w:color="auto" w:fill="auto"/>
            <w:noWrap/>
            <w:vAlign w:val="center"/>
            <w:hideMark/>
          </w:tcPr>
          <w:p w14:paraId="7089CFB9" w14:textId="77777777" w:rsidR="0035211B" w:rsidRPr="00A14500" w:rsidRDefault="0035211B" w:rsidP="0093342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Odpady segregowane PMTS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71F2E3B7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120/80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14:paraId="0E16D8E5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14:paraId="1D8B94F2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0EDDD3E5" w14:textId="77777777" w:rsidR="0035211B" w:rsidRPr="00A14500" w:rsidRDefault="00031284" w:rsidP="00B077C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807" w:type="dxa"/>
          </w:tcPr>
          <w:p w14:paraId="6F16B2B5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35211B" w:rsidRPr="00A14500" w14:paraId="4E464228" w14:textId="77777777" w:rsidTr="0093342A">
        <w:trPr>
          <w:trHeight w:val="330"/>
          <w:jc w:val="center"/>
        </w:trPr>
        <w:tc>
          <w:tcPr>
            <w:tcW w:w="2517" w:type="dxa"/>
            <w:shd w:val="clear" w:color="auto" w:fill="auto"/>
            <w:noWrap/>
            <w:vAlign w:val="center"/>
            <w:hideMark/>
          </w:tcPr>
          <w:p w14:paraId="34CE76DC" w14:textId="77777777" w:rsidR="0035211B" w:rsidRPr="00A14500" w:rsidRDefault="0035211B" w:rsidP="0093342A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Bioodpady z terenów niezamieszkałych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6FB2A0FF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płatność za Mg</w:t>
            </w:r>
          </w:p>
        </w:tc>
        <w:tc>
          <w:tcPr>
            <w:tcW w:w="1557" w:type="dxa"/>
            <w:shd w:val="clear" w:color="auto" w:fill="auto"/>
            <w:noWrap/>
            <w:vAlign w:val="center"/>
            <w:hideMark/>
          </w:tcPr>
          <w:p w14:paraId="32D756FD" w14:textId="77777777" w:rsidR="0035211B" w:rsidRPr="00A14500" w:rsidRDefault="0035211B" w:rsidP="00E20486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300 Mg</w:t>
            </w:r>
          </w:p>
        </w:tc>
        <w:tc>
          <w:tcPr>
            <w:tcW w:w="1556" w:type="dxa"/>
            <w:shd w:val="clear" w:color="auto" w:fill="auto"/>
            <w:noWrap/>
            <w:vAlign w:val="bottom"/>
            <w:hideMark/>
          </w:tcPr>
          <w:p w14:paraId="0A310799" w14:textId="77777777" w:rsidR="0093342A" w:rsidRDefault="0093342A" w:rsidP="0093342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  <w:p w14:paraId="15FD2A56" w14:textId="77777777" w:rsidR="0093342A" w:rsidRDefault="0093342A" w:rsidP="0093342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  <w:p w14:paraId="2C4DF019" w14:textId="77777777" w:rsidR="0035211B" w:rsidRPr="00A14500" w:rsidRDefault="0093342A" w:rsidP="0093342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(</w:t>
            </w:r>
            <w:r w:rsidR="0035211B"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zł/Mg</w:t>
            </w: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4500B42A" w14:textId="77777777" w:rsidR="0035211B" w:rsidRPr="00A14500" w:rsidRDefault="0035211B" w:rsidP="00B077CA">
            <w:pPr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807" w:type="dxa"/>
          </w:tcPr>
          <w:p w14:paraId="470C9B3B" w14:textId="77777777" w:rsidR="0093342A" w:rsidRDefault="0093342A" w:rsidP="00E20486">
            <w:pPr>
              <w:jc w:val="center"/>
              <w:rPr>
                <w:rFonts w:ascii="Open Sans" w:hAnsi="Open Sans" w:cs="Open Sans"/>
                <w:i/>
                <w:color w:val="000000"/>
                <w:sz w:val="18"/>
                <w:szCs w:val="18"/>
              </w:rPr>
            </w:pPr>
          </w:p>
          <w:p w14:paraId="49ABF675" w14:textId="77777777" w:rsidR="0093342A" w:rsidRDefault="0093342A" w:rsidP="00E20486">
            <w:pPr>
              <w:jc w:val="center"/>
              <w:rPr>
                <w:rFonts w:ascii="Open Sans" w:hAnsi="Open Sans" w:cs="Open Sans"/>
                <w:i/>
                <w:color w:val="000000"/>
                <w:sz w:val="18"/>
                <w:szCs w:val="18"/>
              </w:rPr>
            </w:pPr>
          </w:p>
          <w:p w14:paraId="651AC00B" w14:textId="77777777" w:rsidR="0035211B" w:rsidRPr="00A14500" w:rsidRDefault="0093342A" w:rsidP="00E20486">
            <w:pPr>
              <w:jc w:val="center"/>
              <w:rPr>
                <w:rFonts w:ascii="Open Sans" w:hAnsi="Open Sans" w:cs="Open Sans"/>
                <w:i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i/>
                <w:color w:val="000000"/>
                <w:sz w:val="18"/>
                <w:szCs w:val="18"/>
              </w:rPr>
              <w:t>(</w:t>
            </w:r>
            <w:proofErr w:type="spellStart"/>
            <w:r w:rsidR="0035211B" w:rsidRPr="00A14500">
              <w:rPr>
                <w:rFonts w:ascii="Open Sans" w:hAnsi="Open Sans" w:cs="Open Sans"/>
                <w:i/>
                <w:color w:val="000000"/>
                <w:sz w:val="18"/>
                <w:szCs w:val="18"/>
              </w:rPr>
              <w:t>a×b</w:t>
            </w:r>
            <w:proofErr w:type="spellEnd"/>
            <w:r>
              <w:rPr>
                <w:rFonts w:ascii="Open Sans" w:hAnsi="Open Sans" w:cs="Open Sans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35211B" w:rsidRPr="00A14500" w14:paraId="4B0B6111" w14:textId="77777777" w:rsidTr="00383D02">
        <w:trPr>
          <w:trHeight w:val="527"/>
          <w:jc w:val="center"/>
        </w:trPr>
        <w:tc>
          <w:tcPr>
            <w:tcW w:w="8099" w:type="dxa"/>
            <w:gridSpan w:val="5"/>
            <w:shd w:val="clear" w:color="auto" w:fill="D9D9D9" w:themeFill="background1" w:themeFillShade="D9"/>
            <w:noWrap/>
            <w:vAlign w:val="center"/>
            <w:hideMark/>
          </w:tcPr>
          <w:p w14:paraId="7864E267" w14:textId="77777777" w:rsidR="0035211B" w:rsidRPr="00A14500" w:rsidRDefault="0035211B" w:rsidP="00383D02">
            <w:pPr>
              <w:jc w:val="right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color w:val="000000"/>
                <w:sz w:val="18"/>
                <w:szCs w:val="18"/>
              </w:rPr>
              <w:t>Razem cz. III</w:t>
            </w:r>
          </w:p>
        </w:tc>
        <w:tc>
          <w:tcPr>
            <w:tcW w:w="1807" w:type="dxa"/>
          </w:tcPr>
          <w:p w14:paraId="514E7C82" w14:textId="77777777" w:rsidR="0035211B" w:rsidRPr="00A14500" w:rsidRDefault="0035211B" w:rsidP="00E20486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</w:tbl>
    <w:p w14:paraId="0E979ADA" w14:textId="77777777" w:rsidR="0035211B" w:rsidRDefault="0035211B" w:rsidP="0035211B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91C5038" w14:textId="77777777" w:rsidR="0035211B" w:rsidRDefault="0035211B" w:rsidP="0035211B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E3E68EE" w14:textId="77777777" w:rsidR="0035211B" w:rsidRPr="0031626C" w:rsidRDefault="0035211B" w:rsidP="0035211B">
      <w:pPr>
        <w:tabs>
          <w:tab w:val="left" w:pos="643"/>
          <w:tab w:val="left" w:pos="720"/>
        </w:tabs>
        <w:ind w:left="284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* Wypełnić </w:t>
      </w:r>
      <w:proofErr w:type="gramStart"/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>tabelę</w:t>
      </w:r>
      <w:proofErr w:type="gramEnd"/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jeżeli dotyczy składania oferty dla części III zamówienia.</w:t>
      </w:r>
    </w:p>
    <w:p w14:paraId="3B4C6494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CBB4DD1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8A532C7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499CCD8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B543810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8F77D21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9882120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66B7CB3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49BC216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6717E6B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B0B79BB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249D0E1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4DF0854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B4F4805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B8AC8EC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64AEF28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3C5C12D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490A7B3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C7E5B62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684CB3F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F75E11C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849FC56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962512C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BD0EE55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9541BB5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AB7A6A7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2811B7A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E07E3BE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FB8FAB8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67720B6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32EC4F9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4478304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679DBEA" w14:textId="77777777" w:rsidR="00A209C8" w:rsidRDefault="00A209C8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D137875" w14:textId="77777777" w:rsidR="0035211B" w:rsidRDefault="0035211B" w:rsidP="00B84419">
      <w:pPr>
        <w:pStyle w:val="Tekstpodstawowy2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F00FDCA" w14:textId="77777777" w:rsidR="0035211B" w:rsidRDefault="0035211B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3"/>
      </w:tblGrid>
      <w:tr w:rsidR="0035211B" w:rsidRPr="00D21E8C" w14:paraId="66BB1AF0" w14:textId="77777777" w:rsidTr="00383D02">
        <w:trPr>
          <w:cantSplit/>
          <w:trHeight w:val="463"/>
        </w:trPr>
        <w:tc>
          <w:tcPr>
            <w:tcW w:w="10203" w:type="dxa"/>
            <w:shd w:val="clear" w:color="auto" w:fill="D9D9D9" w:themeFill="background1" w:themeFillShade="D9"/>
          </w:tcPr>
          <w:p w14:paraId="74150DB0" w14:textId="77777777" w:rsidR="0035211B" w:rsidRPr="00125B60" w:rsidRDefault="0035211B" w:rsidP="00E20486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25B6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CZĘŚĆ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IV</w:t>
            </w:r>
            <w:r w:rsidRPr="00125B6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ZAMÓWIENIA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(</w:t>
            </w:r>
            <w:r w:rsidRPr="00125B60">
              <w:rPr>
                <w:rFonts w:ascii="Open Sans" w:hAnsi="Open Sans" w:cs="Open Sans"/>
                <w:sz w:val="18"/>
                <w:szCs w:val="18"/>
              </w:rPr>
              <w:t>WYPEŁNIĆ JEŻELI DOTYCZY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)</w:t>
            </w:r>
          </w:p>
        </w:tc>
      </w:tr>
      <w:tr w:rsidR="0035211B" w:rsidRPr="00D21E8C" w14:paraId="6CC3AB62" w14:textId="77777777" w:rsidTr="00383D02">
        <w:trPr>
          <w:cantSplit/>
          <w:trHeight w:val="697"/>
        </w:trPr>
        <w:tc>
          <w:tcPr>
            <w:tcW w:w="10203" w:type="dxa"/>
            <w:shd w:val="clear" w:color="auto" w:fill="D9D9D9" w:themeFill="background1" w:themeFillShade="D9"/>
          </w:tcPr>
          <w:p w14:paraId="330548B9" w14:textId="12F2A438" w:rsidR="0035211B" w:rsidRPr="00A209C8" w:rsidRDefault="00B84419" w:rsidP="00E20486">
            <w:pPr>
              <w:pStyle w:val="Nagwek"/>
              <w:tabs>
                <w:tab w:val="left" w:pos="0"/>
                <w:tab w:val="left" w:pos="497"/>
              </w:tabs>
              <w:spacing w:line="360" w:lineRule="auto"/>
              <w:jc w:val="center"/>
              <w:rPr>
                <w:rFonts w:ascii="Open Sans" w:eastAsia="Calibri" w:hAnsi="Open Sans" w:cs="Open Sans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O</w:t>
            </w:r>
            <w:r w:rsidR="0035211B" w:rsidRPr="0035211B">
              <w:rPr>
                <w:rFonts w:ascii="Open Sans" w:hAnsi="Open Sans" w:cs="Open Sans"/>
                <w:b/>
                <w:sz w:val="18"/>
                <w:szCs w:val="18"/>
              </w:rPr>
              <w:t xml:space="preserve">dbieranie i zagospodarowanie odpadów komunalnych – zmieszanych gromadzonych w pojemnikach </w:t>
            </w:r>
            <w:r w:rsidR="0035211B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="0035211B" w:rsidRPr="0035211B">
              <w:rPr>
                <w:rFonts w:ascii="Open Sans" w:hAnsi="Open Sans" w:cs="Open Sans"/>
                <w:b/>
                <w:sz w:val="18"/>
                <w:szCs w:val="18"/>
              </w:rPr>
              <w:t xml:space="preserve">i zbieranych selektywnie (frakcje PMTSB) w systemie workowym z Urzędu Gminy Inowrocław, </w:t>
            </w:r>
            <w:r w:rsidR="0035211B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="0035211B" w:rsidRPr="0035211B">
              <w:rPr>
                <w:rFonts w:ascii="Open Sans" w:hAnsi="Open Sans" w:cs="Open Sans"/>
                <w:b/>
                <w:sz w:val="18"/>
                <w:szCs w:val="18"/>
              </w:rPr>
              <w:t>zlokalizowanym przy ul. Kr. Jadwigi 43 w</w:t>
            </w:r>
            <w:r w:rsidR="009A1BFF">
              <w:rPr>
                <w:rFonts w:ascii="Open Sans" w:hAnsi="Open Sans" w:cs="Open Sans"/>
                <w:b/>
                <w:sz w:val="18"/>
                <w:szCs w:val="18"/>
              </w:rPr>
              <w:t xml:space="preserve"> Inowrocławiu 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oraz budynku zlokalizowanym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  <w:t xml:space="preserve">przy ul. Metalowców 7 w Inowrocławiu </w:t>
            </w:r>
            <w:r w:rsidR="009A1BFF">
              <w:rPr>
                <w:rFonts w:ascii="Open Sans" w:hAnsi="Open Sans" w:cs="Open Sans"/>
                <w:b/>
                <w:sz w:val="18"/>
                <w:szCs w:val="18"/>
              </w:rPr>
              <w:t>w okresie VII.2025</w:t>
            </w:r>
            <w:r w:rsidR="0035211B" w:rsidRPr="0035211B">
              <w:rPr>
                <w:rFonts w:ascii="Open Sans" w:hAnsi="Open Sans" w:cs="Open Sans"/>
                <w:b/>
                <w:sz w:val="18"/>
                <w:szCs w:val="18"/>
              </w:rPr>
              <w:t>-VI.202</w:t>
            </w:r>
            <w:r w:rsidR="00E20486">
              <w:rPr>
                <w:rFonts w:ascii="Open Sans" w:hAnsi="Open Sans" w:cs="Open Sans"/>
                <w:b/>
                <w:sz w:val="18"/>
                <w:szCs w:val="18"/>
              </w:rPr>
              <w:t>7</w:t>
            </w:r>
          </w:p>
        </w:tc>
      </w:tr>
    </w:tbl>
    <w:p w14:paraId="2992C810" w14:textId="77777777" w:rsidR="0035211B" w:rsidRPr="00D21E8C" w:rsidRDefault="0035211B" w:rsidP="0035211B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487"/>
        <w:gridCol w:w="3488"/>
      </w:tblGrid>
      <w:tr w:rsidR="0035211B" w:rsidRPr="00D21E8C" w14:paraId="69BAA853" w14:textId="77777777" w:rsidTr="00E20486">
        <w:trPr>
          <w:trHeight w:val="698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14:paraId="7F11D238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35211B" w:rsidRPr="00D21E8C" w14:paraId="1F514F5F" w14:textId="77777777" w:rsidTr="00E20486">
        <w:trPr>
          <w:trHeight w:val="708"/>
        </w:trPr>
        <w:tc>
          <w:tcPr>
            <w:tcW w:w="3261" w:type="dxa"/>
            <w:vMerge w:val="restart"/>
            <w:vAlign w:val="center"/>
          </w:tcPr>
          <w:p w14:paraId="38D86D44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14:paraId="61E49FDE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14:paraId="1AD60382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35211B" w:rsidRPr="00D21E8C" w14:paraId="2C462941" w14:textId="77777777" w:rsidTr="00E20486">
        <w:trPr>
          <w:trHeight w:val="690"/>
        </w:trPr>
        <w:tc>
          <w:tcPr>
            <w:tcW w:w="3261" w:type="dxa"/>
            <w:vMerge/>
          </w:tcPr>
          <w:p w14:paraId="0D5EAB62" w14:textId="77777777" w:rsidR="0035211B" w:rsidRPr="00D21E8C" w:rsidRDefault="0035211B" w:rsidP="00E20486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03E1871A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14:paraId="7E08A245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35211B" w:rsidRPr="00D21E8C" w14:paraId="015B46A0" w14:textId="77777777" w:rsidTr="00E20486">
        <w:trPr>
          <w:trHeight w:val="700"/>
        </w:trPr>
        <w:tc>
          <w:tcPr>
            <w:tcW w:w="3261" w:type="dxa"/>
            <w:vMerge/>
          </w:tcPr>
          <w:p w14:paraId="1AA96394" w14:textId="77777777" w:rsidR="0035211B" w:rsidRPr="00D21E8C" w:rsidRDefault="0035211B" w:rsidP="00E20486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6F5DEABF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14:paraId="01039442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35211B" w:rsidRPr="00D21E8C" w14:paraId="2FB54222" w14:textId="77777777" w:rsidTr="00E20486">
        <w:trPr>
          <w:trHeight w:val="993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25B126C5" w14:textId="77777777" w:rsidR="0035211B" w:rsidRPr="00D21E8C" w:rsidRDefault="0035211B" w:rsidP="00E20486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14:paraId="18290CD9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79DEB1A4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6F51C9BD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35211B" w:rsidRPr="00D21E8C" w14:paraId="20369DF9" w14:textId="77777777" w:rsidTr="00E20486">
        <w:trPr>
          <w:trHeight w:val="247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B6F089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35211B" w:rsidRPr="00D21E8C" w14:paraId="48A1C2F1" w14:textId="77777777" w:rsidTr="00E20486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A572A01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TERMIN PŁATNOŚCI FAKTURY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2CF34C52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WSKAZAĆ TERMIN ZGODNIE Z SWZ 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0CC3A51B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35211B" w:rsidRPr="00D21E8C" w14:paraId="71E1D9F6" w14:textId="77777777" w:rsidTr="00E20486">
        <w:trPr>
          <w:trHeight w:val="292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071FE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35211B" w:rsidRPr="00D21E8C" w14:paraId="60969E6D" w14:textId="77777777" w:rsidTr="00E20486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073B785" w14:textId="77777777" w:rsidR="0035211B" w:rsidRPr="00D21E8C" w:rsidRDefault="0035211B" w:rsidP="00E2048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CZAS UWZGLĘDNIENIA REKLAMACJI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72541FC9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WSKAZAĆ TERMIN ZGODNIE Z SWZ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20546440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35211B" w:rsidRPr="00D21E8C" w14:paraId="34F2D75A" w14:textId="77777777" w:rsidTr="00E20486">
        <w:trPr>
          <w:trHeight w:val="269"/>
        </w:trPr>
        <w:tc>
          <w:tcPr>
            <w:tcW w:w="1023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897C3" w14:textId="77777777" w:rsidR="0035211B" w:rsidRPr="00D21E8C" w:rsidRDefault="0035211B" w:rsidP="00E20486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</w:tbl>
    <w:p w14:paraId="633C646C" w14:textId="77777777" w:rsidR="0035211B" w:rsidRPr="00D21E8C" w:rsidRDefault="0035211B" w:rsidP="0035211B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1EE55D13" w14:textId="77777777" w:rsidR="0035211B" w:rsidRDefault="0035211B" w:rsidP="0035211B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60307393" w14:textId="77777777" w:rsidR="0035211B" w:rsidRPr="00D21E8C" w:rsidRDefault="0035211B" w:rsidP="0035211B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3DCEA7CB" w14:textId="77777777" w:rsidR="0035211B" w:rsidRPr="00D21E8C" w:rsidRDefault="0035211B" w:rsidP="0035211B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3C07E4F9" w14:textId="77777777" w:rsidR="0035211B" w:rsidRPr="00D21E8C" w:rsidRDefault="0035211B" w:rsidP="0035211B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………………………………………………………………………………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…….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.                                   </w:t>
      </w:r>
    </w:p>
    <w:p w14:paraId="15E7F036" w14:textId="77777777" w:rsidR="0035211B" w:rsidRDefault="0035211B" w:rsidP="00E20486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7DF71397" w14:textId="77777777" w:rsidR="00E20486" w:rsidRPr="00E20486" w:rsidRDefault="00E20486" w:rsidP="00E20486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p w14:paraId="0AB78F1B" w14:textId="77777777" w:rsidR="0035211B" w:rsidRDefault="0035211B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3EF9AD0A" w14:textId="77777777" w:rsidR="0035211B" w:rsidRDefault="0035211B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0B70353F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6AB778D7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1BA3D0D6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768F5776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741B5322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57513690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61A70BDA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607E865B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70F53AEE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0AE2AF8E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35758E10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220C9C17" w14:textId="77777777" w:rsidR="009A4995" w:rsidRDefault="009A4995" w:rsidP="0035211B">
      <w:pPr>
        <w:rPr>
          <w:rFonts w:ascii="Open Sans" w:hAnsi="Open Sans" w:cs="Open Sans"/>
          <w:b/>
          <w:bCs/>
          <w:sz w:val="18"/>
          <w:szCs w:val="18"/>
        </w:rPr>
      </w:pPr>
    </w:p>
    <w:p w14:paraId="58CCDF78" w14:textId="77777777" w:rsidR="0035211B" w:rsidRPr="00526A72" w:rsidRDefault="0035211B" w:rsidP="0035211B">
      <w:pPr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>Formularz ofertowy dla części IV zamówienia</w:t>
      </w:r>
      <w:r w:rsidRPr="00526A72">
        <w:rPr>
          <w:rFonts w:ascii="Open Sans" w:hAnsi="Open Sans" w:cs="Open Sans"/>
          <w:b/>
          <w:bCs/>
          <w:sz w:val="18"/>
          <w:szCs w:val="18"/>
        </w:rPr>
        <w:t>:</w:t>
      </w:r>
    </w:p>
    <w:p w14:paraId="46A5D283" w14:textId="77777777" w:rsidR="0035211B" w:rsidRPr="00526A72" w:rsidRDefault="0035211B" w:rsidP="0035211B">
      <w:pPr>
        <w:jc w:val="both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9867" w:type="dxa"/>
        <w:jc w:val="center"/>
        <w:tblLayout w:type="fixed"/>
        <w:tblLook w:val="04A0" w:firstRow="1" w:lastRow="0" w:firstColumn="1" w:lastColumn="0" w:noHBand="0" w:noVBand="1"/>
      </w:tblPr>
      <w:tblGrid>
        <w:gridCol w:w="756"/>
        <w:gridCol w:w="1823"/>
        <w:gridCol w:w="2196"/>
        <w:gridCol w:w="12"/>
        <w:gridCol w:w="645"/>
        <w:gridCol w:w="1559"/>
        <w:gridCol w:w="1615"/>
        <w:gridCol w:w="1261"/>
      </w:tblGrid>
      <w:tr w:rsidR="0035211B" w:rsidRPr="00A14500" w14:paraId="75E1B734" w14:textId="77777777" w:rsidTr="00383D02">
        <w:trPr>
          <w:jc w:val="center"/>
        </w:trPr>
        <w:tc>
          <w:tcPr>
            <w:tcW w:w="756" w:type="dxa"/>
            <w:shd w:val="clear" w:color="auto" w:fill="D9D9D9" w:themeFill="background1" w:themeFillShade="D9"/>
            <w:vAlign w:val="center"/>
            <w:hideMark/>
          </w:tcPr>
          <w:p w14:paraId="6289D636" w14:textId="77777777" w:rsidR="0035211B" w:rsidRPr="00A14500" w:rsidRDefault="0035211B" w:rsidP="0048628C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sz w:val="18"/>
                <w:szCs w:val="18"/>
              </w:rPr>
              <w:t>Lp</w:t>
            </w:r>
            <w:r w:rsidR="00383D02">
              <w:rPr>
                <w:rFonts w:ascii="Open Sans" w:hAnsi="Open Sans" w:cs="Open Sans"/>
                <w:b/>
                <w:sz w:val="18"/>
                <w:szCs w:val="18"/>
              </w:rPr>
              <w:t>.</w:t>
            </w:r>
          </w:p>
        </w:tc>
        <w:tc>
          <w:tcPr>
            <w:tcW w:w="1823" w:type="dxa"/>
            <w:shd w:val="clear" w:color="auto" w:fill="D9D9D9" w:themeFill="background1" w:themeFillShade="D9"/>
            <w:vAlign w:val="center"/>
            <w:hideMark/>
          </w:tcPr>
          <w:p w14:paraId="5CEBC1AA" w14:textId="77777777" w:rsidR="0035211B" w:rsidRPr="00A14500" w:rsidRDefault="0035211B" w:rsidP="0048628C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sz w:val="18"/>
                <w:szCs w:val="18"/>
              </w:rPr>
              <w:t>Pozycja</w:t>
            </w:r>
          </w:p>
        </w:tc>
        <w:tc>
          <w:tcPr>
            <w:tcW w:w="22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B716DC0" w14:textId="77777777" w:rsidR="0035211B" w:rsidRPr="00A14500" w:rsidRDefault="0035211B" w:rsidP="0048628C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sz w:val="18"/>
                <w:szCs w:val="18"/>
              </w:rPr>
              <w:t>Opis</w:t>
            </w:r>
          </w:p>
        </w:tc>
        <w:tc>
          <w:tcPr>
            <w:tcW w:w="645" w:type="dxa"/>
            <w:shd w:val="clear" w:color="auto" w:fill="D9D9D9" w:themeFill="background1" w:themeFillShade="D9"/>
            <w:vAlign w:val="center"/>
            <w:hideMark/>
          </w:tcPr>
          <w:p w14:paraId="298C342C" w14:textId="77777777" w:rsidR="0035211B" w:rsidRPr="00383D02" w:rsidRDefault="0035211B" w:rsidP="00383D02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sz w:val="18"/>
                <w:szCs w:val="18"/>
              </w:rPr>
              <w:t>Ilość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2BA3229" w14:textId="77777777" w:rsidR="0035211B" w:rsidRPr="00383D02" w:rsidRDefault="0035211B" w:rsidP="00383D02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sz w:val="18"/>
                <w:szCs w:val="18"/>
              </w:rPr>
              <w:t>Cena jednostkowa</w:t>
            </w:r>
            <w:r w:rsidR="0048628C">
              <w:rPr>
                <w:rFonts w:ascii="Open Sans" w:hAnsi="Open Sans" w:cs="Open Sans"/>
                <w:b/>
                <w:sz w:val="18"/>
                <w:szCs w:val="18"/>
              </w:rPr>
              <w:t xml:space="preserve"> brutto</w:t>
            </w:r>
          </w:p>
        </w:tc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3C230EE2" w14:textId="77777777" w:rsidR="0035211B" w:rsidRPr="00383D02" w:rsidRDefault="0035211B" w:rsidP="00383D02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sz w:val="18"/>
                <w:szCs w:val="18"/>
              </w:rPr>
              <w:t>Wielokrotność usługi w okresie trwania umowy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27FED297" w14:textId="77777777" w:rsidR="0035211B" w:rsidRPr="00A14500" w:rsidRDefault="0035211B" w:rsidP="00383D02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b/>
                <w:sz w:val="18"/>
                <w:szCs w:val="18"/>
              </w:rPr>
              <w:t>Wartość</w:t>
            </w:r>
            <w:r w:rsidR="0048628C">
              <w:rPr>
                <w:rFonts w:ascii="Open Sans" w:hAnsi="Open Sans" w:cs="Open Sans"/>
                <w:b/>
                <w:sz w:val="18"/>
                <w:szCs w:val="18"/>
              </w:rPr>
              <w:t xml:space="preserve"> brutt</w:t>
            </w:r>
            <w:r w:rsidR="00383D02">
              <w:rPr>
                <w:rFonts w:ascii="Open Sans" w:hAnsi="Open Sans" w:cs="Open Sans"/>
                <w:b/>
                <w:sz w:val="18"/>
                <w:szCs w:val="18"/>
              </w:rPr>
              <w:t>o</w:t>
            </w:r>
          </w:p>
        </w:tc>
      </w:tr>
      <w:tr w:rsidR="00383D02" w:rsidRPr="00A14500" w14:paraId="1C1DD7FA" w14:textId="77777777" w:rsidTr="00383D02">
        <w:trPr>
          <w:trHeight w:val="227"/>
          <w:jc w:val="center"/>
        </w:trPr>
        <w:tc>
          <w:tcPr>
            <w:tcW w:w="756" w:type="dxa"/>
            <w:shd w:val="clear" w:color="auto" w:fill="D9D9D9" w:themeFill="background1" w:themeFillShade="D9"/>
            <w:vAlign w:val="center"/>
            <w:hideMark/>
          </w:tcPr>
          <w:p w14:paraId="6F3E499D" w14:textId="77777777" w:rsidR="00383D02" w:rsidRPr="00383D02" w:rsidRDefault="00383D02" w:rsidP="0048628C">
            <w:pPr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383D02">
              <w:rPr>
                <w:rFonts w:ascii="Open Sans" w:hAnsi="Open Sans" w:cs="Open Sans"/>
                <w:i/>
                <w:sz w:val="16"/>
                <w:szCs w:val="16"/>
              </w:rPr>
              <w:t>1</w:t>
            </w:r>
          </w:p>
        </w:tc>
        <w:tc>
          <w:tcPr>
            <w:tcW w:w="1823" w:type="dxa"/>
            <w:shd w:val="clear" w:color="auto" w:fill="D9D9D9" w:themeFill="background1" w:themeFillShade="D9"/>
            <w:vAlign w:val="center"/>
            <w:hideMark/>
          </w:tcPr>
          <w:p w14:paraId="439AF276" w14:textId="77777777" w:rsidR="00383D02" w:rsidRPr="00383D02" w:rsidRDefault="00383D02" w:rsidP="0048628C">
            <w:pPr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383D02">
              <w:rPr>
                <w:rFonts w:ascii="Open Sans" w:hAnsi="Open Sans" w:cs="Open Sans"/>
                <w:i/>
                <w:sz w:val="16"/>
                <w:szCs w:val="16"/>
              </w:rPr>
              <w:t>2</w:t>
            </w:r>
          </w:p>
        </w:tc>
        <w:tc>
          <w:tcPr>
            <w:tcW w:w="22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A547E66" w14:textId="77777777" w:rsidR="00383D02" w:rsidRPr="00383D02" w:rsidRDefault="00383D02" w:rsidP="0048628C">
            <w:pPr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383D02">
              <w:rPr>
                <w:rFonts w:ascii="Open Sans" w:hAnsi="Open Sans" w:cs="Open Sans"/>
                <w:i/>
                <w:sz w:val="16"/>
                <w:szCs w:val="16"/>
              </w:rPr>
              <w:t>3</w:t>
            </w:r>
          </w:p>
        </w:tc>
        <w:tc>
          <w:tcPr>
            <w:tcW w:w="645" w:type="dxa"/>
            <w:shd w:val="clear" w:color="auto" w:fill="D9D9D9" w:themeFill="background1" w:themeFillShade="D9"/>
            <w:vAlign w:val="center"/>
            <w:hideMark/>
          </w:tcPr>
          <w:p w14:paraId="0681C741" w14:textId="77777777" w:rsidR="00383D02" w:rsidRPr="00383D02" w:rsidRDefault="00383D02" w:rsidP="0048628C">
            <w:pPr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383D02">
              <w:rPr>
                <w:rFonts w:ascii="Open Sans" w:hAnsi="Open Sans" w:cs="Open Sans"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BC5C4EE" w14:textId="77777777" w:rsidR="00383D02" w:rsidRPr="00383D02" w:rsidRDefault="00383D02" w:rsidP="0048628C">
            <w:pPr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383D02">
              <w:rPr>
                <w:rFonts w:ascii="Open Sans" w:hAnsi="Open Sans" w:cs="Open Sans"/>
                <w:i/>
                <w:sz w:val="16"/>
                <w:szCs w:val="16"/>
              </w:rPr>
              <w:t>5</w:t>
            </w:r>
          </w:p>
        </w:tc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2D20C0C5" w14:textId="77777777" w:rsidR="00383D02" w:rsidRPr="00383D02" w:rsidRDefault="00383D02" w:rsidP="0048628C">
            <w:pPr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383D02">
              <w:rPr>
                <w:rFonts w:ascii="Open Sans" w:hAnsi="Open Sans" w:cs="Open Sans"/>
                <w:i/>
                <w:sz w:val="16"/>
                <w:szCs w:val="16"/>
              </w:rPr>
              <w:t>6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p w14:paraId="5C900507" w14:textId="77777777" w:rsidR="00383D02" w:rsidRPr="00383D02" w:rsidRDefault="00383D02" w:rsidP="0048628C">
            <w:pPr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383D02">
              <w:rPr>
                <w:rFonts w:ascii="Open Sans" w:hAnsi="Open Sans" w:cs="Open Sans"/>
                <w:i/>
                <w:sz w:val="16"/>
                <w:szCs w:val="16"/>
              </w:rPr>
              <w:t>7 = 4x5x6</w:t>
            </w:r>
          </w:p>
        </w:tc>
      </w:tr>
      <w:tr w:rsidR="0035211B" w:rsidRPr="00A14500" w14:paraId="3E4F6AB0" w14:textId="77777777" w:rsidTr="0035211B">
        <w:trPr>
          <w:jc w:val="center"/>
        </w:trPr>
        <w:tc>
          <w:tcPr>
            <w:tcW w:w="756" w:type="dxa"/>
            <w:hideMark/>
          </w:tcPr>
          <w:p w14:paraId="3FF36404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823" w:type="dxa"/>
            <w:hideMark/>
          </w:tcPr>
          <w:p w14:paraId="7750D141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dzierżawa pojemników PA-1100 l</w:t>
            </w:r>
          </w:p>
        </w:tc>
        <w:tc>
          <w:tcPr>
            <w:tcW w:w="2208" w:type="dxa"/>
            <w:gridSpan w:val="2"/>
            <w:hideMark/>
          </w:tcPr>
          <w:p w14:paraId="7278A8B7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 xml:space="preserve">2 pojemniki na odpady niesegregowane (zmieszane), 1 żółty na tworzywa szt., metale i opakowania wielomateriałowe oraz 1 niebieski na papier i tekturę (makulaturę) </w:t>
            </w:r>
          </w:p>
        </w:tc>
        <w:tc>
          <w:tcPr>
            <w:tcW w:w="645" w:type="dxa"/>
            <w:hideMark/>
          </w:tcPr>
          <w:p w14:paraId="19ED694C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4 szt.</w:t>
            </w:r>
          </w:p>
        </w:tc>
        <w:tc>
          <w:tcPr>
            <w:tcW w:w="1559" w:type="dxa"/>
          </w:tcPr>
          <w:p w14:paraId="43ED42FB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15" w:type="dxa"/>
          </w:tcPr>
          <w:p w14:paraId="002F5DC5" w14:textId="77777777" w:rsidR="0035211B" w:rsidRPr="00A14500" w:rsidRDefault="00031284" w:rsidP="00E2048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24</w:t>
            </w:r>
          </w:p>
        </w:tc>
        <w:tc>
          <w:tcPr>
            <w:tcW w:w="1261" w:type="dxa"/>
          </w:tcPr>
          <w:p w14:paraId="342D0617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5211B" w:rsidRPr="00A14500" w14:paraId="55C78653" w14:textId="77777777" w:rsidTr="0035211B">
        <w:trPr>
          <w:jc w:val="center"/>
        </w:trPr>
        <w:tc>
          <w:tcPr>
            <w:tcW w:w="756" w:type="dxa"/>
            <w:hideMark/>
          </w:tcPr>
          <w:p w14:paraId="07BCAAFF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823" w:type="dxa"/>
            <w:hideMark/>
          </w:tcPr>
          <w:p w14:paraId="6BF8AFEE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dzierżawa pojemników MGB</w:t>
            </w:r>
          </w:p>
        </w:tc>
        <w:tc>
          <w:tcPr>
            <w:tcW w:w="2208" w:type="dxa"/>
            <w:gridSpan w:val="2"/>
            <w:hideMark/>
          </w:tcPr>
          <w:p w14:paraId="3E823F9D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Pojemnik koloru brązowego na bioodpady</w:t>
            </w:r>
          </w:p>
        </w:tc>
        <w:tc>
          <w:tcPr>
            <w:tcW w:w="645" w:type="dxa"/>
            <w:hideMark/>
          </w:tcPr>
          <w:p w14:paraId="25CF3125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1 szt.</w:t>
            </w:r>
          </w:p>
        </w:tc>
        <w:tc>
          <w:tcPr>
            <w:tcW w:w="1559" w:type="dxa"/>
          </w:tcPr>
          <w:p w14:paraId="189D1A62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15" w:type="dxa"/>
          </w:tcPr>
          <w:p w14:paraId="5E09CF15" w14:textId="77777777" w:rsidR="0035211B" w:rsidRPr="00A14500" w:rsidRDefault="00031284" w:rsidP="00E2048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24</w:t>
            </w:r>
          </w:p>
        </w:tc>
        <w:tc>
          <w:tcPr>
            <w:tcW w:w="1261" w:type="dxa"/>
          </w:tcPr>
          <w:p w14:paraId="395A3C49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5211B" w:rsidRPr="00A14500" w14:paraId="570E2BC0" w14:textId="77777777" w:rsidTr="0035211B">
        <w:trPr>
          <w:jc w:val="center"/>
        </w:trPr>
        <w:tc>
          <w:tcPr>
            <w:tcW w:w="756" w:type="dxa"/>
            <w:hideMark/>
          </w:tcPr>
          <w:p w14:paraId="6278F4C5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823" w:type="dxa"/>
            <w:hideMark/>
          </w:tcPr>
          <w:p w14:paraId="55530281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odbiór i zagospodarowanie odpadów niesegregowanych (zmieszanych)</w:t>
            </w:r>
          </w:p>
        </w:tc>
        <w:tc>
          <w:tcPr>
            <w:tcW w:w="2208" w:type="dxa"/>
            <w:gridSpan w:val="2"/>
            <w:hideMark/>
          </w:tcPr>
          <w:p w14:paraId="6C940001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 xml:space="preserve">wywóz 2 pojemników typu PA 1,1 z odpadami zmieszanymi. </w:t>
            </w:r>
          </w:p>
        </w:tc>
        <w:tc>
          <w:tcPr>
            <w:tcW w:w="645" w:type="dxa"/>
            <w:hideMark/>
          </w:tcPr>
          <w:p w14:paraId="04D10AD9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2 szt.</w:t>
            </w:r>
          </w:p>
        </w:tc>
        <w:tc>
          <w:tcPr>
            <w:tcW w:w="1559" w:type="dxa"/>
          </w:tcPr>
          <w:p w14:paraId="6299CA45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15" w:type="dxa"/>
          </w:tcPr>
          <w:p w14:paraId="40F1B60C" w14:textId="77777777" w:rsidR="0035211B" w:rsidRPr="00A14500" w:rsidRDefault="00031284" w:rsidP="00E2048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48</w:t>
            </w:r>
          </w:p>
        </w:tc>
        <w:tc>
          <w:tcPr>
            <w:tcW w:w="1261" w:type="dxa"/>
          </w:tcPr>
          <w:p w14:paraId="13E1C34D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5211B" w:rsidRPr="00A14500" w14:paraId="1F433DC4" w14:textId="77777777" w:rsidTr="0035211B">
        <w:trPr>
          <w:jc w:val="center"/>
        </w:trPr>
        <w:tc>
          <w:tcPr>
            <w:tcW w:w="756" w:type="dxa"/>
            <w:hideMark/>
          </w:tcPr>
          <w:p w14:paraId="55B1493A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823" w:type="dxa"/>
            <w:hideMark/>
          </w:tcPr>
          <w:p w14:paraId="0D53262B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 xml:space="preserve">wywóz i zagospodarowanie bioodpadów </w:t>
            </w:r>
          </w:p>
        </w:tc>
        <w:tc>
          <w:tcPr>
            <w:tcW w:w="2208" w:type="dxa"/>
            <w:gridSpan w:val="2"/>
            <w:hideMark/>
          </w:tcPr>
          <w:p w14:paraId="49EBE8E8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wywóz 1 pojemnika typu MGB 120 l z bioodpadami.</w:t>
            </w:r>
          </w:p>
        </w:tc>
        <w:tc>
          <w:tcPr>
            <w:tcW w:w="645" w:type="dxa"/>
            <w:hideMark/>
          </w:tcPr>
          <w:p w14:paraId="7A52E957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1 szt.</w:t>
            </w:r>
          </w:p>
        </w:tc>
        <w:tc>
          <w:tcPr>
            <w:tcW w:w="1559" w:type="dxa"/>
          </w:tcPr>
          <w:p w14:paraId="59CE9F5F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15" w:type="dxa"/>
          </w:tcPr>
          <w:p w14:paraId="66C4E796" w14:textId="77777777" w:rsidR="0035211B" w:rsidRPr="00A14500" w:rsidRDefault="00031284" w:rsidP="00E2048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48</w:t>
            </w:r>
          </w:p>
        </w:tc>
        <w:tc>
          <w:tcPr>
            <w:tcW w:w="1261" w:type="dxa"/>
          </w:tcPr>
          <w:p w14:paraId="2AF54ACC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5211B" w:rsidRPr="00A14500" w14:paraId="28440832" w14:textId="77777777" w:rsidTr="0035211B">
        <w:trPr>
          <w:jc w:val="center"/>
        </w:trPr>
        <w:tc>
          <w:tcPr>
            <w:tcW w:w="756" w:type="dxa"/>
            <w:hideMark/>
          </w:tcPr>
          <w:p w14:paraId="71A550E2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1823" w:type="dxa"/>
            <w:hideMark/>
          </w:tcPr>
          <w:p w14:paraId="6E1CCF48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wywóz i zagospodarowanie odpadów segregowanych</w:t>
            </w:r>
          </w:p>
        </w:tc>
        <w:tc>
          <w:tcPr>
            <w:tcW w:w="2208" w:type="dxa"/>
            <w:gridSpan w:val="2"/>
            <w:hideMark/>
          </w:tcPr>
          <w:p w14:paraId="6248ED9F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 xml:space="preserve">wywóz z 2 pojemników typu PA 1,1 - </w:t>
            </w:r>
            <w:proofErr w:type="spellStart"/>
            <w:r w:rsidRPr="00A14500">
              <w:rPr>
                <w:rFonts w:ascii="Open Sans" w:hAnsi="Open Sans" w:cs="Open Sans"/>
                <w:sz w:val="18"/>
                <w:szCs w:val="18"/>
              </w:rPr>
              <w:t>tw.szt</w:t>
            </w:r>
            <w:proofErr w:type="spellEnd"/>
            <w:r w:rsidRPr="00A14500">
              <w:rPr>
                <w:rFonts w:ascii="Open Sans" w:hAnsi="Open Sans" w:cs="Open Sans"/>
                <w:sz w:val="18"/>
                <w:szCs w:val="18"/>
              </w:rPr>
              <w:t xml:space="preserve">. i makulatura. Proszę podać koszt za opróżnienie 1 szt. </w:t>
            </w:r>
          </w:p>
        </w:tc>
        <w:tc>
          <w:tcPr>
            <w:tcW w:w="645" w:type="dxa"/>
            <w:hideMark/>
          </w:tcPr>
          <w:p w14:paraId="22D0DF54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2 szt.</w:t>
            </w:r>
          </w:p>
        </w:tc>
        <w:tc>
          <w:tcPr>
            <w:tcW w:w="1559" w:type="dxa"/>
          </w:tcPr>
          <w:p w14:paraId="421468F1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15" w:type="dxa"/>
          </w:tcPr>
          <w:p w14:paraId="240AADB5" w14:textId="77777777" w:rsidR="0035211B" w:rsidRPr="00A14500" w:rsidRDefault="00031284" w:rsidP="00E2048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24</w:t>
            </w:r>
          </w:p>
        </w:tc>
        <w:tc>
          <w:tcPr>
            <w:tcW w:w="1261" w:type="dxa"/>
          </w:tcPr>
          <w:p w14:paraId="48B6CF85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5211B" w:rsidRPr="00A14500" w14:paraId="54C1A967" w14:textId="77777777" w:rsidTr="0035211B">
        <w:trPr>
          <w:jc w:val="center"/>
        </w:trPr>
        <w:tc>
          <w:tcPr>
            <w:tcW w:w="756" w:type="dxa"/>
            <w:hideMark/>
          </w:tcPr>
          <w:p w14:paraId="54FB28B3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1823" w:type="dxa"/>
            <w:hideMark/>
          </w:tcPr>
          <w:p w14:paraId="42554041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mycie i dezynfekcja pojemników PA 1,1</w:t>
            </w:r>
          </w:p>
        </w:tc>
        <w:tc>
          <w:tcPr>
            <w:tcW w:w="2196" w:type="dxa"/>
            <w:hideMark/>
          </w:tcPr>
          <w:p w14:paraId="5B8EE6A9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 xml:space="preserve">usługa mycia pojemników PA 1,1 - na żądanie </w:t>
            </w:r>
          </w:p>
        </w:tc>
        <w:tc>
          <w:tcPr>
            <w:tcW w:w="657" w:type="dxa"/>
            <w:gridSpan w:val="2"/>
            <w:hideMark/>
          </w:tcPr>
          <w:p w14:paraId="1433D490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2 szt.</w:t>
            </w:r>
          </w:p>
        </w:tc>
        <w:tc>
          <w:tcPr>
            <w:tcW w:w="1559" w:type="dxa"/>
          </w:tcPr>
          <w:p w14:paraId="236E52C2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15" w:type="dxa"/>
          </w:tcPr>
          <w:p w14:paraId="5A69AA07" w14:textId="77777777" w:rsidR="0035211B" w:rsidRPr="00A14500" w:rsidRDefault="00031284" w:rsidP="00E2048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261" w:type="dxa"/>
          </w:tcPr>
          <w:p w14:paraId="22ACA84F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5211B" w:rsidRPr="00A14500" w14:paraId="5443CFEC" w14:textId="77777777" w:rsidTr="0035211B">
        <w:trPr>
          <w:jc w:val="center"/>
        </w:trPr>
        <w:tc>
          <w:tcPr>
            <w:tcW w:w="756" w:type="dxa"/>
            <w:hideMark/>
          </w:tcPr>
          <w:p w14:paraId="248CB1EE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1823" w:type="dxa"/>
            <w:hideMark/>
          </w:tcPr>
          <w:p w14:paraId="4492C550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odbiór i zagospodarowanie odpadów segregowanych w workach 120 l</w:t>
            </w:r>
          </w:p>
        </w:tc>
        <w:tc>
          <w:tcPr>
            <w:tcW w:w="2196" w:type="dxa"/>
            <w:hideMark/>
          </w:tcPr>
          <w:p w14:paraId="4DA85D56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 xml:space="preserve">odbiór odpadów selektywnych w systemie workowym - szkła </w:t>
            </w:r>
          </w:p>
        </w:tc>
        <w:tc>
          <w:tcPr>
            <w:tcW w:w="657" w:type="dxa"/>
            <w:gridSpan w:val="2"/>
            <w:hideMark/>
          </w:tcPr>
          <w:p w14:paraId="4F118CD3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  <w:r w:rsidRPr="00A14500">
              <w:rPr>
                <w:rFonts w:ascii="Open Sans" w:hAnsi="Open Sans" w:cs="Open Sans"/>
                <w:sz w:val="18"/>
                <w:szCs w:val="18"/>
              </w:rPr>
              <w:t>1 szt.</w:t>
            </w:r>
          </w:p>
        </w:tc>
        <w:tc>
          <w:tcPr>
            <w:tcW w:w="1559" w:type="dxa"/>
          </w:tcPr>
          <w:p w14:paraId="6F5459A9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15" w:type="dxa"/>
          </w:tcPr>
          <w:p w14:paraId="12008E86" w14:textId="77777777" w:rsidR="0035211B" w:rsidRPr="00A14500" w:rsidRDefault="00031284" w:rsidP="00E2048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24</w:t>
            </w:r>
          </w:p>
        </w:tc>
        <w:tc>
          <w:tcPr>
            <w:tcW w:w="1261" w:type="dxa"/>
          </w:tcPr>
          <w:p w14:paraId="3A687456" w14:textId="77777777" w:rsidR="0035211B" w:rsidRPr="00A14500" w:rsidRDefault="0035211B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83D02" w:rsidRPr="00A14500" w14:paraId="10644A94" w14:textId="77777777" w:rsidTr="00383D02">
        <w:trPr>
          <w:trHeight w:val="423"/>
          <w:jc w:val="center"/>
        </w:trPr>
        <w:tc>
          <w:tcPr>
            <w:tcW w:w="8606" w:type="dxa"/>
            <w:gridSpan w:val="7"/>
            <w:shd w:val="clear" w:color="auto" w:fill="D9D9D9" w:themeFill="background1" w:themeFillShade="D9"/>
            <w:vAlign w:val="center"/>
          </w:tcPr>
          <w:p w14:paraId="488C71EB" w14:textId="77777777" w:rsidR="00383D02" w:rsidRPr="00A14500" w:rsidRDefault="00383D02" w:rsidP="00383D02">
            <w:pPr>
              <w:jc w:val="right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Razem cz.</w:t>
            </w:r>
            <w:r w:rsidRPr="00A14500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IV</w:t>
            </w:r>
            <w:r w:rsidRPr="00A14500">
              <w:rPr>
                <w:rFonts w:ascii="Open Sans" w:hAnsi="Open Sans" w:cs="Open Sans"/>
                <w:b/>
                <w:sz w:val="18"/>
                <w:szCs w:val="18"/>
              </w:rPr>
              <w:t>:</w:t>
            </w:r>
          </w:p>
        </w:tc>
        <w:tc>
          <w:tcPr>
            <w:tcW w:w="1261" w:type="dxa"/>
          </w:tcPr>
          <w:p w14:paraId="4EFB0E66" w14:textId="77777777" w:rsidR="00383D02" w:rsidRPr="00A14500" w:rsidRDefault="00383D02" w:rsidP="00E2048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28DDC57" w14:textId="77777777" w:rsidR="0035211B" w:rsidRDefault="0035211B" w:rsidP="0035211B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74AE7DF" w14:textId="77777777" w:rsidR="0035211B" w:rsidRDefault="0035211B" w:rsidP="0035211B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FAE3001" w14:textId="77777777" w:rsidR="0035211B" w:rsidRPr="0031626C" w:rsidRDefault="0035211B" w:rsidP="0035211B">
      <w:pPr>
        <w:tabs>
          <w:tab w:val="left" w:pos="643"/>
          <w:tab w:val="left" w:pos="720"/>
        </w:tabs>
        <w:ind w:left="284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* Wypełnić </w:t>
      </w:r>
      <w:proofErr w:type="gramStart"/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>tabelę</w:t>
      </w:r>
      <w:proofErr w:type="gramEnd"/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jeżeli dotyczy składania oferty dla części III zamówienia.</w:t>
      </w:r>
    </w:p>
    <w:p w14:paraId="78744F9B" w14:textId="77777777" w:rsidR="0035211B" w:rsidRDefault="0035211B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11EE4D2" w14:textId="77777777" w:rsidR="0035211B" w:rsidRDefault="0035211B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93D1B57" w14:textId="77777777" w:rsidR="00E20486" w:rsidRDefault="00E20486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84EA448" w14:textId="77777777" w:rsidR="0035211B" w:rsidRDefault="0035211B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C014986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86EA51F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7C17174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32A24CA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2D23552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5545FC3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60EA6E91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1CA08965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5C39D90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C808E27" w14:textId="77777777" w:rsidR="009A4995" w:rsidRDefault="009A4995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129EBB8" w14:textId="77777777" w:rsidR="009A4995" w:rsidRDefault="009A4995" w:rsidP="00B84419">
      <w:pPr>
        <w:pStyle w:val="Tekstpodstawowy2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044C563" w14:textId="77777777" w:rsidR="0035211B" w:rsidRDefault="0035211B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7955551B" w14:textId="77777777"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 xml:space="preserve">Oświadczamy, że cena oferty została sporządzona w oparciu o całkowity przedmiot zamówienia, posiadaną wiedzę i doświadczenie, uwzględnia wszystkie koszty wykonania przedmiotu zamówienia oraz należny podatek od towarów i usług </w:t>
      </w:r>
      <w:proofErr w:type="gramStart"/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VAT .</w:t>
      </w:r>
      <w:proofErr w:type="gramEnd"/>
    </w:p>
    <w:p w14:paraId="59AEED76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zgodnie z </w:t>
      </w:r>
      <w:proofErr w:type="spellStart"/>
      <w:r w:rsidR="00AC771F" w:rsidRPr="00D21E8C">
        <w:rPr>
          <w:rFonts w:ascii="Open Sans" w:hAnsi="Open Sans" w:cs="Open Sans"/>
          <w:b/>
          <w:bCs/>
          <w:sz w:val="18"/>
          <w:szCs w:val="18"/>
        </w:rPr>
        <w:t>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miSWZ</w:t>
      </w:r>
      <w:proofErr w:type="spellEnd"/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26D89D10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5F0E3671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14:paraId="3F4B7FC4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, a także wzorem umowy oraz wszystkimi innymi dokumentami i nie wnosimy do nich żadnych zastrzeżeń oraz uznajemy się za związanych określonymi w nich </w:t>
      </w:r>
      <w:proofErr w:type="spellStart"/>
      <w:proofErr w:type="gramStart"/>
      <w:r w:rsidRPr="00D21E8C">
        <w:rPr>
          <w:rFonts w:ascii="Open Sans" w:hAnsi="Open Sans" w:cs="Open Sans"/>
          <w:b/>
          <w:bCs/>
          <w:sz w:val="18"/>
          <w:szCs w:val="18"/>
        </w:rPr>
        <w:t>warunkami.Oświadczam</w:t>
      </w:r>
      <w:proofErr w:type="spellEnd"/>
      <w:proofErr w:type="gramEnd"/>
      <w:r w:rsidRPr="00D21E8C">
        <w:rPr>
          <w:rFonts w:ascii="Open Sans" w:hAnsi="Open Sans" w:cs="Open Sans"/>
          <w:b/>
          <w:bCs/>
          <w:sz w:val="18"/>
          <w:szCs w:val="18"/>
        </w:rPr>
        <w:t xml:space="preserve">, iż jest nam znana charakterystyka miejsca realizacji </w:t>
      </w:r>
      <w:r w:rsidR="0035211B">
        <w:rPr>
          <w:rFonts w:ascii="Open Sans" w:hAnsi="Open Sans" w:cs="Open Sans"/>
          <w:b/>
          <w:bCs/>
          <w:sz w:val="18"/>
          <w:szCs w:val="18"/>
        </w:rPr>
        <w:t>zadania</w:t>
      </w:r>
      <w:r w:rsidRPr="00D21E8C">
        <w:rPr>
          <w:rFonts w:ascii="Open Sans" w:hAnsi="Open Sans" w:cs="Open Sans"/>
          <w:b/>
          <w:bCs/>
          <w:sz w:val="18"/>
          <w:szCs w:val="18"/>
        </w:rPr>
        <w:t>, w stopniu niezbędnym do przygotowania oferty oraz zawarcia umowy i wykonania przedmiotu zamówienia.</w:t>
      </w:r>
    </w:p>
    <w:p w14:paraId="4E715F90" w14:textId="2443FF73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6.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 xml:space="preserve">Numer rachunku bankowego do zwrotu wpłaconego wadium </w:t>
      </w:r>
      <w:r w:rsidR="00B84419">
        <w:rPr>
          <w:rFonts w:ascii="Open Sans" w:hAnsi="Open Sans" w:cs="Open Sans"/>
          <w:b/>
          <w:bCs/>
          <w:sz w:val="18"/>
          <w:szCs w:val="18"/>
        </w:rPr>
        <w:t>(część I-III):</w:t>
      </w:r>
    </w:p>
    <w:p w14:paraId="6E6BFD96" w14:textId="77777777" w:rsidR="006D5700" w:rsidRPr="00D21E8C" w:rsidRDefault="006D5700" w:rsidP="006D570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3FEC615F" w14:textId="77777777" w:rsidR="00075FB4" w:rsidRDefault="006D5700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9A4995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6A605958" w14:textId="77777777" w:rsidR="009A4995" w:rsidRDefault="009A4995" w:rsidP="009A4995">
      <w:pPr>
        <w:pStyle w:val="Tekstpodstawowy"/>
        <w:spacing w:line="360" w:lineRule="auto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7. Numer rachunku bankowego do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14:paraId="612687CA" w14:textId="13496633" w:rsidR="009A4995" w:rsidRPr="00D21E8C" w:rsidRDefault="009A4995" w:rsidP="00B84419">
      <w:pPr>
        <w:pStyle w:val="Tekstpodstawowy"/>
        <w:spacing w:line="360" w:lineRule="auto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1E343C95" w14:textId="77777777" w:rsidR="009A4995" w:rsidRDefault="00D95495" w:rsidP="00D95495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7.  Zabezpieczenie należytego wykonania umowy zostanie wpłacone w formie: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5504DEB1" w14:textId="77777777" w:rsidR="00D95495" w:rsidRPr="00D21E8C" w:rsidRDefault="00D95495" w:rsidP="00D95495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36E01FD7" w14:textId="77777777" w:rsidR="00D95495" w:rsidRPr="00D21E8C" w:rsidRDefault="00D95495" w:rsidP="00D95495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9A4995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4F325864" w14:textId="01E274B1" w:rsidR="00075FB4" w:rsidRPr="00D21E8C" w:rsidRDefault="00D95495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8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>.  Oświadczamy, że wykonamy/nie wykonamy całość zamówienia siłami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14:paraId="5975D3A3" w14:textId="77777777" w:rsidR="009A4995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1844EFDB" w14:textId="77777777"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27B25DA8" w14:textId="77777777"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9A4995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……………………………………………………………………………….</w:t>
      </w:r>
    </w:p>
    <w:p w14:paraId="00BFB93F" w14:textId="77777777" w:rsidR="004C1261" w:rsidRPr="00D21E8C" w:rsidRDefault="00D95495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9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ab/>
        <w:t>Powstanie obowiązku podatkowego u Zamawiającego:</w:t>
      </w:r>
    </w:p>
    <w:p w14:paraId="563256BD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64367AFC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</w:t>
      </w:r>
      <w:proofErr w:type="spell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Pzp</w:t>
      </w:r>
      <w:proofErr w:type="spellEnd"/>
    </w:p>
    <w:p w14:paraId="1918F130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14:paraId="6CE97788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539B85FB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106FC57A" w14:textId="77777777"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2AF7A440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14:paraId="7964F74D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</w:t>
      </w:r>
      <w:proofErr w:type="gram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…….</w:t>
      </w:r>
      <w:proofErr w:type="gramEnd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.……</w:t>
      </w:r>
      <w:proofErr w:type="gram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…....</w:t>
      </w:r>
      <w:proofErr w:type="gramEnd"/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</w:p>
    <w:p w14:paraId="31702CD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14:paraId="37746B3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14:paraId="0841677C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502BBF5C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Wpisać wartość netto (bez kwoty podatku) towaru/towarów lub usługi/usług podlegających mechanizmowi odwróconego obciążeni</w:t>
      </w:r>
      <w:r w:rsidR="009A4995">
        <w:rPr>
          <w:rFonts w:ascii="Open Sans" w:hAnsi="Open Sans" w:cs="Open Sans"/>
          <w:bCs/>
          <w:iCs/>
          <w:sz w:val="18"/>
          <w:szCs w:val="18"/>
        </w:rPr>
        <w:t>a VAT, wymienionych wcześniej. a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9A4995">
        <w:rPr>
          <w:rFonts w:ascii="Open Sans" w:hAnsi="Open Sans" w:cs="Open Sans"/>
          <w:bCs/>
          <w:iCs/>
          <w:sz w:val="18"/>
          <w:szCs w:val="18"/>
        </w:rPr>
        <w:t>2024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9A4995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14:paraId="395918EB" w14:textId="77777777"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lastRenderedPageBreak/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14:paraId="0441B567" w14:textId="77777777" w:rsidR="009A4995" w:rsidRPr="00D21E8C" w:rsidRDefault="009A4995" w:rsidP="00B84419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14:paraId="67D8DB46" w14:textId="77777777"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14:paraId="056108BD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025"/>
        <w:gridCol w:w="4969"/>
      </w:tblGrid>
      <w:tr w:rsidR="006232A9" w:rsidRPr="00D21E8C" w14:paraId="18F6C04C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7698FB3F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65EB8FC1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37D02C3D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4D3BEDA3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0F1871BE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36E6E736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483DEC10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0A95FBBB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14:paraId="1407CA69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5340D7E2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79A6EE10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14:paraId="09ECD585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14:paraId="5DC80BB5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5E760807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711ED63F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470E29B2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562606B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14:paraId="2A1998AD" w14:textId="77777777"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14:paraId="3302FA58" w14:textId="77777777"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144ABF1D" w14:textId="77777777"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9A4995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14:paraId="12927768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17FB8948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7CE40FC" w14:textId="77777777"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E9FD55F" w14:textId="77777777"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4C95E79" w14:textId="77777777" w:rsidR="006D5700" w:rsidRPr="0001009B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6"/>
          <w:szCs w:val="16"/>
          <w:lang w:eastAsia="ar-SA"/>
        </w:rPr>
      </w:pPr>
      <w:r w:rsidRPr="0001009B">
        <w:rPr>
          <w:rFonts w:ascii="Open Sans" w:hAnsi="Open Sans" w:cs="Open Sans"/>
          <w:sz w:val="16"/>
          <w:szCs w:val="16"/>
        </w:rPr>
        <w:tab/>
      </w:r>
      <w:r w:rsidRPr="0001009B">
        <w:rPr>
          <w:rFonts w:ascii="Open Sans" w:hAnsi="Open Sans" w:cs="Open Sans"/>
          <w:i/>
          <w:iCs/>
          <w:sz w:val="16"/>
          <w:szCs w:val="16"/>
        </w:rPr>
        <w:t>Miejsce i data ………………………………………</w:t>
      </w:r>
      <w:r w:rsidRPr="0001009B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………………………………………………………………………………</w:t>
      </w:r>
      <w:proofErr w:type="gramStart"/>
      <w:r w:rsidRPr="0001009B">
        <w:rPr>
          <w:rFonts w:ascii="Open Sans" w:hAnsi="Open Sans" w:cs="Open Sans"/>
          <w:i/>
          <w:iCs/>
          <w:sz w:val="16"/>
          <w:szCs w:val="16"/>
          <w:lang w:eastAsia="ar-SA"/>
        </w:rPr>
        <w:t>…….</w:t>
      </w:r>
      <w:proofErr w:type="gramEnd"/>
      <w:r w:rsidRPr="0001009B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.                                   </w:t>
      </w:r>
    </w:p>
    <w:p w14:paraId="7C3A344D" w14:textId="77777777" w:rsidR="006D5700" w:rsidRPr="0001009B" w:rsidRDefault="006D5700" w:rsidP="009A4995">
      <w:pPr>
        <w:tabs>
          <w:tab w:val="left" w:pos="643"/>
          <w:tab w:val="left" w:pos="720"/>
        </w:tabs>
        <w:ind w:left="643"/>
        <w:rPr>
          <w:rFonts w:ascii="Open Sans" w:hAnsi="Open Sans" w:cs="Open Sans"/>
          <w:i/>
          <w:iCs/>
          <w:sz w:val="16"/>
          <w:szCs w:val="16"/>
          <w:lang w:eastAsia="ar-SA"/>
        </w:rPr>
      </w:pPr>
      <w:r w:rsidRPr="0001009B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01009B">
        <w:rPr>
          <w:rFonts w:ascii="Open Sans" w:hAnsi="Open Sans" w:cs="Open Sans"/>
          <w:i/>
          <w:iCs/>
          <w:sz w:val="16"/>
          <w:szCs w:val="16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01009B">
        <w:rPr>
          <w:rFonts w:ascii="Open Sans" w:hAnsi="Open Sans" w:cs="Open Sans"/>
          <w:i/>
          <w:iCs/>
          <w:sz w:val="16"/>
          <w:szCs w:val="16"/>
          <w:lang w:eastAsia="ar-SA"/>
        </w:rPr>
        <w:t>/  właś</w:t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>ciwych</w:t>
      </w:r>
      <w:proofErr w:type="gramEnd"/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do</w:t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="009A4995">
        <w:rPr>
          <w:rFonts w:ascii="Open Sans" w:hAnsi="Open Sans" w:cs="Open Sans"/>
          <w:i/>
          <w:iCs/>
          <w:sz w:val="16"/>
          <w:szCs w:val="16"/>
          <w:lang w:eastAsia="ar-SA"/>
        </w:rPr>
        <w:tab/>
        <w:t xml:space="preserve"> </w:t>
      </w:r>
      <w:r w:rsidRPr="0001009B">
        <w:rPr>
          <w:rFonts w:ascii="Open Sans" w:hAnsi="Open Sans" w:cs="Open Sans"/>
          <w:i/>
          <w:iCs/>
          <w:sz w:val="16"/>
          <w:szCs w:val="16"/>
          <w:lang w:eastAsia="ar-SA"/>
        </w:rPr>
        <w:t>reprezentowania Wykonawcy</w:t>
      </w:r>
    </w:p>
    <w:p w14:paraId="5FF560D6" w14:textId="77777777"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6390DD1D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477F868A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5F24C" w14:textId="77777777" w:rsidR="00D21BFA" w:rsidRDefault="00D21BFA" w:rsidP="006D5700">
      <w:r>
        <w:separator/>
      </w:r>
    </w:p>
  </w:endnote>
  <w:endnote w:type="continuationSeparator" w:id="0">
    <w:p w14:paraId="1E8C8417" w14:textId="77777777" w:rsidR="00D21BFA" w:rsidRDefault="00D21BFA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3A816" w14:textId="77777777" w:rsidR="00D1625B" w:rsidRDefault="00000000">
    <w:pPr>
      <w:pStyle w:val="Stopka"/>
      <w:ind w:right="360"/>
    </w:pPr>
    <w:r>
      <w:rPr>
        <w:noProof/>
      </w:rPr>
      <w:pict w14:anchorId="0F52433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14:paraId="61E9BC85" w14:textId="77777777" w:rsidR="00D1625B" w:rsidRDefault="008E5711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3342A">
                  <w:rPr>
                    <w:rStyle w:val="Numerstrony"/>
                    <w:noProof/>
                  </w:rPr>
                  <w:t>11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46441" w14:textId="77777777" w:rsidR="00D21BFA" w:rsidRDefault="00D21BFA" w:rsidP="006D5700">
      <w:r>
        <w:separator/>
      </w:r>
    </w:p>
  </w:footnote>
  <w:footnote w:type="continuationSeparator" w:id="0">
    <w:p w14:paraId="2DF3DD9B" w14:textId="77777777" w:rsidR="00D21BFA" w:rsidRDefault="00D21BFA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78E8EE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5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256B"/>
    <w:multiLevelType w:val="hybridMultilevel"/>
    <w:tmpl w:val="E2D25164"/>
    <w:lvl w:ilvl="0" w:tplc="ECC60102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161891382">
    <w:abstractNumId w:val="7"/>
  </w:num>
  <w:num w:numId="2" w16cid:durableId="772285992">
    <w:abstractNumId w:val="4"/>
  </w:num>
  <w:num w:numId="3" w16cid:durableId="393239217">
    <w:abstractNumId w:val="9"/>
  </w:num>
  <w:num w:numId="4" w16cid:durableId="1819347708">
    <w:abstractNumId w:val="10"/>
  </w:num>
  <w:num w:numId="5" w16cid:durableId="864833369">
    <w:abstractNumId w:val="2"/>
  </w:num>
  <w:num w:numId="6" w16cid:durableId="1958635954">
    <w:abstractNumId w:val="5"/>
  </w:num>
  <w:num w:numId="7" w16cid:durableId="2021661770">
    <w:abstractNumId w:val="8"/>
  </w:num>
  <w:num w:numId="8" w16cid:durableId="1797796327">
    <w:abstractNumId w:val="1"/>
  </w:num>
  <w:num w:numId="9" w16cid:durableId="1285430758">
    <w:abstractNumId w:val="3"/>
  </w:num>
  <w:num w:numId="10" w16cid:durableId="1134326012">
    <w:abstractNumId w:val="0"/>
  </w:num>
  <w:num w:numId="11" w16cid:durableId="1263649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1009B"/>
    <w:rsid w:val="00010711"/>
    <w:rsid w:val="00015B23"/>
    <w:rsid w:val="00031284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75F76"/>
    <w:rsid w:val="00075FB4"/>
    <w:rsid w:val="00077F8E"/>
    <w:rsid w:val="00081FD1"/>
    <w:rsid w:val="000863ED"/>
    <w:rsid w:val="000A06E8"/>
    <w:rsid w:val="000C322C"/>
    <w:rsid w:val="000C3C8E"/>
    <w:rsid w:val="000C4B7C"/>
    <w:rsid w:val="000C7AD9"/>
    <w:rsid w:val="000D57D5"/>
    <w:rsid w:val="000D6E2A"/>
    <w:rsid w:val="000E1FF5"/>
    <w:rsid w:val="000E2150"/>
    <w:rsid w:val="000E5D13"/>
    <w:rsid w:val="000F760A"/>
    <w:rsid w:val="00115206"/>
    <w:rsid w:val="001242F6"/>
    <w:rsid w:val="00125B60"/>
    <w:rsid w:val="00135495"/>
    <w:rsid w:val="001404E3"/>
    <w:rsid w:val="00140D01"/>
    <w:rsid w:val="0017641D"/>
    <w:rsid w:val="00191928"/>
    <w:rsid w:val="00197809"/>
    <w:rsid w:val="001A7460"/>
    <w:rsid w:val="001A7F35"/>
    <w:rsid w:val="001B07FD"/>
    <w:rsid w:val="001B1E23"/>
    <w:rsid w:val="001C32B1"/>
    <w:rsid w:val="001E12C8"/>
    <w:rsid w:val="001E3944"/>
    <w:rsid w:val="001F3999"/>
    <w:rsid w:val="00211F0F"/>
    <w:rsid w:val="002157E5"/>
    <w:rsid w:val="00215DB7"/>
    <w:rsid w:val="002172E5"/>
    <w:rsid w:val="002220DB"/>
    <w:rsid w:val="002224DB"/>
    <w:rsid w:val="00230DE1"/>
    <w:rsid w:val="00245108"/>
    <w:rsid w:val="00247D7C"/>
    <w:rsid w:val="00262D45"/>
    <w:rsid w:val="00282E10"/>
    <w:rsid w:val="00284400"/>
    <w:rsid w:val="002871D5"/>
    <w:rsid w:val="00296626"/>
    <w:rsid w:val="002966CF"/>
    <w:rsid w:val="002B0529"/>
    <w:rsid w:val="002C0596"/>
    <w:rsid w:val="002F1328"/>
    <w:rsid w:val="002F7030"/>
    <w:rsid w:val="003037FF"/>
    <w:rsid w:val="00305BC1"/>
    <w:rsid w:val="00313094"/>
    <w:rsid w:val="00316029"/>
    <w:rsid w:val="0031626C"/>
    <w:rsid w:val="00327E8A"/>
    <w:rsid w:val="003311B4"/>
    <w:rsid w:val="003471C2"/>
    <w:rsid w:val="00351133"/>
    <w:rsid w:val="0035211B"/>
    <w:rsid w:val="00362FA8"/>
    <w:rsid w:val="00364E3D"/>
    <w:rsid w:val="003664F8"/>
    <w:rsid w:val="00373B2E"/>
    <w:rsid w:val="003755E4"/>
    <w:rsid w:val="00383D02"/>
    <w:rsid w:val="00385F85"/>
    <w:rsid w:val="00394AC1"/>
    <w:rsid w:val="003A5236"/>
    <w:rsid w:val="003A5506"/>
    <w:rsid w:val="003C2C69"/>
    <w:rsid w:val="003C38CE"/>
    <w:rsid w:val="003C4215"/>
    <w:rsid w:val="003E2BF4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30F2"/>
    <w:rsid w:val="0048628C"/>
    <w:rsid w:val="00487625"/>
    <w:rsid w:val="0049036C"/>
    <w:rsid w:val="004B40B1"/>
    <w:rsid w:val="004B5A56"/>
    <w:rsid w:val="004B680B"/>
    <w:rsid w:val="004C1261"/>
    <w:rsid w:val="004E414D"/>
    <w:rsid w:val="0050042B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73236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602024"/>
    <w:rsid w:val="00616A63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7108C9"/>
    <w:rsid w:val="0071599A"/>
    <w:rsid w:val="00727893"/>
    <w:rsid w:val="0073490B"/>
    <w:rsid w:val="00750D02"/>
    <w:rsid w:val="00753C17"/>
    <w:rsid w:val="0078139F"/>
    <w:rsid w:val="0078460D"/>
    <w:rsid w:val="007B2955"/>
    <w:rsid w:val="007C2D8C"/>
    <w:rsid w:val="007C6466"/>
    <w:rsid w:val="007D5E7B"/>
    <w:rsid w:val="007E3435"/>
    <w:rsid w:val="007E61ED"/>
    <w:rsid w:val="0081044B"/>
    <w:rsid w:val="0081335E"/>
    <w:rsid w:val="00824B13"/>
    <w:rsid w:val="00831185"/>
    <w:rsid w:val="008415FF"/>
    <w:rsid w:val="00842FE2"/>
    <w:rsid w:val="008577B1"/>
    <w:rsid w:val="0087297E"/>
    <w:rsid w:val="0088581F"/>
    <w:rsid w:val="00885C0A"/>
    <w:rsid w:val="00891AF3"/>
    <w:rsid w:val="00891D18"/>
    <w:rsid w:val="00897B74"/>
    <w:rsid w:val="008A3477"/>
    <w:rsid w:val="008B07EE"/>
    <w:rsid w:val="008E0F47"/>
    <w:rsid w:val="008E5711"/>
    <w:rsid w:val="008F3C01"/>
    <w:rsid w:val="00900DFF"/>
    <w:rsid w:val="00902571"/>
    <w:rsid w:val="00913765"/>
    <w:rsid w:val="009319BC"/>
    <w:rsid w:val="0093342A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A1BFF"/>
    <w:rsid w:val="009A4995"/>
    <w:rsid w:val="009B3DAA"/>
    <w:rsid w:val="009B57A9"/>
    <w:rsid w:val="009B7686"/>
    <w:rsid w:val="009D13A0"/>
    <w:rsid w:val="009D3441"/>
    <w:rsid w:val="009E5B4F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209C8"/>
    <w:rsid w:val="00A35983"/>
    <w:rsid w:val="00A366E0"/>
    <w:rsid w:val="00A65FC1"/>
    <w:rsid w:val="00A73765"/>
    <w:rsid w:val="00A73A81"/>
    <w:rsid w:val="00A8566F"/>
    <w:rsid w:val="00A90F3F"/>
    <w:rsid w:val="00A93F80"/>
    <w:rsid w:val="00AB0FE7"/>
    <w:rsid w:val="00AC1F3A"/>
    <w:rsid w:val="00AC424B"/>
    <w:rsid w:val="00AC771F"/>
    <w:rsid w:val="00AD16B1"/>
    <w:rsid w:val="00AF0230"/>
    <w:rsid w:val="00B077CA"/>
    <w:rsid w:val="00B145A7"/>
    <w:rsid w:val="00B14D7C"/>
    <w:rsid w:val="00B20896"/>
    <w:rsid w:val="00B24A39"/>
    <w:rsid w:val="00B30A45"/>
    <w:rsid w:val="00B33B9D"/>
    <w:rsid w:val="00B34246"/>
    <w:rsid w:val="00B3660C"/>
    <w:rsid w:val="00B43EF0"/>
    <w:rsid w:val="00B514BA"/>
    <w:rsid w:val="00B55D7E"/>
    <w:rsid w:val="00B60C92"/>
    <w:rsid w:val="00B6210D"/>
    <w:rsid w:val="00B62874"/>
    <w:rsid w:val="00B64C09"/>
    <w:rsid w:val="00B6595B"/>
    <w:rsid w:val="00B817C6"/>
    <w:rsid w:val="00B84419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1475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BFA"/>
    <w:rsid w:val="00D21E8C"/>
    <w:rsid w:val="00D31AC9"/>
    <w:rsid w:val="00D341AC"/>
    <w:rsid w:val="00D35DF8"/>
    <w:rsid w:val="00D409ED"/>
    <w:rsid w:val="00D4147C"/>
    <w:rsid w:val="00D41A53"/>
    <w:rsid w:val="00D42A3D"/>
    <w:rsid w:val="00D65B13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EBD"/>
    <w:rsid w:val="00E01952"/>
    <w:rsid w:val="00E05CD7"/>
    <w:rsid w:val="00E10DB5"/>
    <w:rsid w:val="00E14233"/>
    <w:rsid w:val="00E20486"/>
    <w:rsid w:val="00E254A4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E4271"/>
    <w:rsid w:val="00EF5374"/>
    <w:rsid w:val="00F16EC5"/>
    <w:rsid w:val="00F21BC6"/>
    <w:rsid w:val="00F43B52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E4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6AFCB"/>
  <w15:docId w15:val="{F1234DFD-D2F8-47DC-A1F4-04487B988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  <w:style w:type="paragraph" w:styleId="Listanumerowana3">
    <w:name w:val="List Number 3"/>
    <w:basedOn w:val="Normalny"/>
    <w:uiPriority w:val="99"/>
    <w:semiHidden/>
    <w:unhideWhenUsed/>
    <w:rsid w:val="00A209C8"/>
    <w:pPr>
      <w:numPr>
        <w:numId w:val="10"/>
      </w:numPr>
      <w:contextualSpacing/>
    </w:pPr>
  </w:style>
  <w:style w:type="paragraph" w:styleId="Poprawka">
    <w:name w:val="Revision"/>
    <w:hidden/>
    <w:uiPriority w:val="99"/>
    <w:semiHidden/>
    <w:rsid w:val="00031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2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9F8A1-D1C0-4736-A83C-A5400279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1898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Marcin_lenovo</dc:creator>
  <cp:keywords/>
  <dc:description/>
  <cp:lastModifiedBy>Dominika Białek</cp:lastModifiedBy>
  <cp:revision>5</cp:revision>
  <cp:lastPrinted>2025-04-17T08:21:00Z</cp:lastPrinted>
  <dcterms:created xsi:type="dcterms:W3CDTF">2023-04-03T07:54:00Z</dcterms:created>
  <dcterms:modified xsi:type="dcterms:W3CDTF">2025-04-17T08:21:00Z</dcterms:modified>
</cp:coreProperties>
</file>